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79" w:lineRule="exact"/>
        <w:rPr>
          <w:sz w:val="44"/>
          <w:szCs w:val="44"/>
        </w:rPr>
        <w:pPrChange w:id="30" w:author="gaopan" w:date="2023-04-05T16:16:08Z">
          <w:pPr>
            <w:pStyle w:val="2"/>
          </w:pPr>
        </w:pPrChange>
      </w:pPr>
    </w:p>
    <w:p>
      <w:pPr>
        <w:pStyle w:val="2"/>
        <w:spacing w:line="579" w:lineRule="exact"/>
        <w:rPr>
          <w:sz w:val="44"/>
          <w:szCs w:val="44"/>
        </w:rPr>
        <w:pPrChange w:id="31" w:author="gaopan" w:date="2023-04-05T16:16:08Z">
          <w:pPr>
            <w:pStyle w:val="2"/>
          </w:pPr>
        </w:pPrChange>
      </w:pPr>
    </w:p>
    <w:p>
      <w:pPr>
        <w:pStyle w:val="2"/>
        <w:spacing w:before="0" w:beforeLines="0" w:after="0" w:afterLines="0" w:line="579" w:lineRule="exact"/>
        <w:rPr>
          <w:rFonts w:hint="eastAsia"/>
          <w:b w:val="0"/>
          <w:bCs w:val="0"/>
          <w:sz w:val="44"/>
          <w:szCs w:val="44"/>
        </w:rPr>
        <w:pPrChange w:id="32" w:author="gaopan" w:date="2023-04-05T16:23:24Z">
          <w:pPr>
            <w:pStyle w:val="2"/>
          </w:pPr>
        </w:pPrChange>
      </w:pPr>
      <w:r>
        <w:rPr>
          <w:b w:val="0"/>
          <w:bCs w:val="0"/>
          <w:sz w:val="44"/>
          <w:szCs w:val="44"/>
        </w:rPr>
        <w:t>深圳</w:t>
      </w:r>
      <w:r>
        <w:rPr>
          <w:rFonts w:hint="eastAsia"/>
          <w:b w:val="0"/>
          <w:bCs w:val="0"/>
          <w:sz w:val="44"/>
          <w:szCs w:val="44"/>
        </w:rPr>
        <w:t>市政府</w:t>
      </w:r>
      <w:r>
        <w:rPr>
          <w:rFonts w:hint="eastAsia"/>
          <w:b w:val="0"/>
          <w:bCs w:val="0"/>
          <w:sz w:val="44"/>
          <w:szCs w:val="44"/>
          <w:lang w:eastAsia="zh-CN"/>
        </w:rPr>
        <w:t>立法工作联系点</w:t>
      </w:r>
      <w:r>
        <w:rPr>
          <w:rFonts w:hint="eastAsia"/>
          <w:b w:val="0"/>
          <w:bCs w:val="0"/>
          <w:sz w:val="44"/>
          <w:szCs w:val="44"/>
        </w:rPr>
        <w:t>（香蜜湖街道）</w:t>
      </w:r>
    </w:p>
    <w:p>
      <w:pPr>
        <w:pStyle w:val="2"/>
        <w:spacing w:before="0" w:beforeLines="0" w:after="0" w:afterLines="0" w:line="579" w:lineRule="exact"/>
        <w:rPr>
          <w:b w:val="0"/>
          <w:bCs w:val="0"/>
          <w:sz w:val="44"/>
          <w:szCs w:val="44"/>
        </w:rPr>
        <w:pPrChange w:id="33" w:author="gaopan" w:date="2023-04-05T16:23:24Z">
          <w:pPr>
            <w:pStyle w:val="2"/>
          </w:pPr>
        </w:pPrChange>
      </w:pPr>
      <w:r>
        <w:rPr>
          <w:rFonts w:hint="eastAsia"/>
          <w:b w:val="0"/>
          <w:bCs w:val="0"/>
          <w:sz w:val="44"/>
          <w:szCs w:val="44"/>
        </w:rPr>
        <w:t>工作</w:t>
      </w:r>
      <w:r>
        <w:rPr>
          <w:b w:val="0"/>
          <w:bCs w:val="0"/>
          <w:sz w:val="44"/>
          <w:szCs w:val="44"/>
        </w:rPr>
        <w:t>章程</w:t>
      </w:r>
    </w:p>
    <w:p>
      <w:pPr>
        <w:pStyle w:val="2"/>
        <w:spacing w:before="0" w:beforeLines="0" w:after="0" w:afterLines="0" w:line="579" w:lineRule="exact"/>
        <w:rPr>
          <w:rFonts w:hint="eastAsia" w:ascii="仿宋_GB2312" w:hAnsi="仿宋_GB2312" w:eastAsia="仿宋_GB2312" w:cs="仿宋_GB2312"/>
          <w:b w:val="0"/>
          <w:bCs w:val="0"/>
          <w:rPrChange w:id="35" w:author="gaopan" w:date="2023-04-05T16:16:51Z">
            <w:rPr>
              <w:rFonts w:ascii="CESI仿宋-GB2312" w:hAnsi="CESI仿宋-GB2312" w:eastAsia="CESI仿宋-GB2312" w:cs="CESI仿宋-GB2312"/>
              <w:b w:val="0"/>
              <w:bCs w:val="0"/>
            </w:rPr>
          </w:rPrChange>
        </w:rPr>
        <w:pPrChange w:id="34" w:author="gaopan" w:date="2023-04-05T16:23:24Z">
          <w:pPr>
            <w:pStyle w:val="2"/>
          </w:pPr>
        </w:pPrChange>
      </w:pPr>
      <w:r>
        <w:rPr>
          <w:rFonts w:hint="eastAsia" w:ascii="仿宋_GB2312" w:hAnsi="仿宋_GB2312" w:eastAsia="仿宋_GB2312" w:cs="仿宋_GB2312"/>
          <w:b w:val="0"/>
          <w:bCs w:val="0"/>
          <w:rPrChange w:id="36" w:author="gaopan" w:date="2023-04-05T16:16:51Z">
            <w:rPr>
              <w:rFonts w:hint="eastAsia" w:ascii="CESI仿宋-GB2312" w:hAnsi="CESI仿宋-GB2312" w:eastAsia="CESI仿宋-GB2312" w:cs="CESI仿宋-GB2312"/>
              <w:b w:val="0"/>
              <w:bCs w:val="0"/>
            </w:rPr>
          </w:rPrChange>
        </w:rPr>
        <w:t>（征求意见稿）</w:t>
      </w:r>
    </w:p>
    <w:p>
      <w:pPr>
        <w:spacing w:beforeLines="0" w:afterLines="0" w:line="579" w:lineRule="exact"/>
        <w:pPrChange w:id="37" w:author="gaopan" w:date="2023-04-05T16:23:24Z">
          <w:pPr/>
        </w:pPrChange>
      </w:pPr>
    </w:p>
    <w:p>
      <w:pPr>
        <w:pStyle w:val="3"/>
        <w:numPr>
          <w:ilvl w:val="0"/>
          <w:numId w:val="1"/>
        </w:numPr>
        <w:spacing w:before="0" w:beforeLines="0" w:after="0" w:afterLines="0" w:line="579" w:lineRule="exact"/>
        <w:ind w:left="0" w:firstLine="0" w:firstLineChars="0"/>
        <w:jc w:val="center"/>
        <w:rPr>
          <w:ins w:id="39" w:author="gaopan" w:date="2023-04-06T14:15:48Z"/>
          <w:rFonts w:hint="eastAsia" w:ascii="黑体" w:hAnsi="黑体" w:eastAsia="黑体" w:cs="黑体"/>
          <w:b w:val="0"/>
          <w:bCs/>
        </w:rPr>
        <w:pPrChange w:id="38" w:author="gaopan" w:date="2023-04-05T16:23:24Z">
          <w:pPr>
            <w:pStyle w:val="3"/>
            <w:numPr>
              <w:ilvl w:val="0"/>
              <w:numId w:val="1"/>
            </w:numPr>
            <w:ind w:left="0" w:firstLine="0" w:firstLineChars="0"/>
            <w:jc w:val="center"/>
          </w:pPr>
        </w:pPrChange>
      </w:pPr>
      <w:r>
        <w:rPr>
          <w:rFonts w:hint="eastAsia" w:ascii="黑体" w:hAnsi="黑体" w:eastAsia="黑体" w:cs="黑体"/>
          <w:b w:val="0"/>
          <w:bCs/>
        </w:rPr>
        <w:t>总 则</w:t>
      </w:r>
    </w:p>
    <w:p>
      <w:pPr>
        <w:pStyle w:val="3"/>
        <w:numPr>
          <w:ilvl w:val="-1"/>
          <w:numId w:val="0"/>
        </w:numPr>
        <w:spacing w:before="0" w:beforeLines="0" w:after="0" w:afterLines="0" w:line="579" w:lineRule="exact"/>
        <w:ind w:left="0" w:firstLine="0" w:firstLineChars="0"/>
        <w:jc w:val="both"/>
        <w:rPr>
          <w:rFonts w:hint="eastAsia" w:ascii="黑体" w:hAnsi="黑体" w:eastAsia="黑体" w:cs="黑体"/>
          <w:b w:val="0"/>
          <w:bCs/>
        </w:rPr>
        <w:pPrChange w:id="40" w:author="gaopan" w:date="2023-04-06T14:15:49Z">
          <w:pPr>
            <w:pStyle w:val="3"/>
            <w:numPr>
              <w:ilvl w:val="0"/>
              <w:numId w:val="1"/>
            </w:numPr>
            <w:ind w:left="0" w:firstLine="0" w:firstLineChars="0"/>
            <w:jc w:val="center"/>
          </w:pPr>
        </w:pPrChange>
      </w:pPr>
    </w:p>
    <w:p>
      <w:pPr>
        <w:pStyle w:val="4"/>
        <w:numPr>
          <w:ilvl w:val="0"/>
          <w:numId w:val="2"/>
        </w:numPr>
        <w:spacing w:before="0" w:beforeLines="0" w:after="0" w:afterLines="0" w:line="579" w:lineRule="exact"/>
        <w:ind w:left="0" w:firstLine="640"/>
        <w:rPr>
          <w:rFonts w:ascii="仿宋_GB2312" w:eastAsia="仿宋_GB2312"/>
          <w:sz w:val="32"/>
          <w:szCs w:val="32"/>
        </w:rPr>
        <w:pPrChange w:id="41" w:author="gaopan" w:date="2023-04-05T16:23:24Z">
          <w:pPr>
            <w:pStyle w:val="4"/>
            <w:numPr>
              <w:ilvl w:val="0"/>
              <w:numId w:val="2"/>
            </w:numPr>
            <w:spacing w:before="156" w:beforeLines="50" w:after="156" w:afterLines="50" w:line="360" w:lineRule="auto"/>
            <w:ind w:left="0" w:firstLine="640"/>
          </w:pPr>
        </w:pPrChange>
      </w:pPr>
      <w:r>
        <w:rPr>
          <w:rFonts w:hint="eastAsia" w:ascii="仿宋_GB2312" w:eastAsia="仿宋_GB2312"/>
          <w:sz w:val="32"/>
          <w:szCs w:val="32"/>
        </w:rPr>
        <w:t>深圳市政府</w:t>
      </w:r>
      <w:r>
        <w:rPr>
          <w:rFonts w:hint="eastAsia" w:ascii="仿宋_GB2312" w:eastAsia="仿宋_GB2312"/>
          <w:sz w:val="32"/>
          <w:szCs w:val="32"/>
          <w:lang w:eastAsia="zh-CN"/>
        </w:rPr>
        <w:t>立法工作联系点</w:t>
      </w:r>
      <w:r>
        <w:rPr>
          <w:rFonts w:hint="eastAsia" w:ascii="仿宋_GB2312" w:eastAsia="仿宋_GB2312"/>
          <w:sz w:val="32"/>
          <w:szCs w:val="32"/>
        </w:rPr>
        <w:t>（香蜜湖街道）（以下简称</w:t>
      </w:r>
      <w:r>
        <w:rPr>
          <w:rFonts w:hint="eastAsia" w:ascii="仿宋_GB2312" w:eastAsia="仿宋_GB2312"/>
          <w:sz w:val="32"/>
          <w:szCs w:val="32"/>
          <w:lang w:eastAsia="zh-CN"/>
        </w:rPr>
        <w:t>立法联系点</w:t>
      </w:r>
      <w:r>
        <w:rPr>
          <w:rFonts w:hint="eastAsia" w:ascii="仿宋_GB2312" w:eastAsia="仿宋_GB2312"/>
          <w:sz w:val="32"/>
          <w:szCs w:val="32"/>
        </w:rPr>
        <w:t>）是根据立法工作需要，经市政府授权，由市司法局确定的深圳市政府</w:t>
      </w:r>
      <w:r>
        <w:rPr>
          <w:rFonts w:hint="eastAsia" w:ascii="仿宋_GB2312" w:eastAsia="仿宋_GB2312"/>
          <w:sz w:val="32"/>
          <w:szCs w:val="32"/>
          <w:lang w:eastAsia="zh-CN"/>
        </w:rPr>
        <w:t>立法联系点</w:t>
      </w:r>
      <w:r>
        <w:rPr>
          <w:rFonts w:hint="eastAsia" w:ascii="仿宋_GB2312" w:eastAsia="仿宋_GB2312"/>
          <w:sz w:val="32"/>
          <w:szCs w:val="32"/>
        </w:rPr>
        <w:t>。</w:t>
      </w:r>
    </w:p>
    <w:p>
      <w:pPr>
        <w:pStyle w:val="4"/>
        <w:numPr>
          <w:ilvl w:val="0"/>
          <w:numId w:val="2"/>
        </w:numPr>
        <w:spacing w:before="0" w:beforeLines="0" w:after="0" w:afterLines="0" w:line="579" w:lineRule="exact"/>
        <w:ind w:left="0" w:firstLine="640"/>
        <w:rPr>
          <w:rFonts w:ascii="仿宋_GB2312" w:eastAsia="仿宋_GB2312"/>
          <w:sz w:val="32"/>
          <w:szCs w:val="32"/>
        </w:rPr>
        <w:pPrChange w:id="42" w:author="gaopan" w:date="2023-04-05T16:23:24Z">
          <w:pPr>
            <w:pStyle w:val="4"/>
            <w:numPr>
              <w:ilvl w:val="0"/>
              <w:numId w:val="2"/>
            </w:numPr>
            <w:spacing w:before="156" w:beforeLines="50" w:after="156" w:afterLines="50" w:line="360" w:lineRule="auto"/>
            <w:ind w:left="0" w:firstLine="640"/>
          </w:pPr>
        </w:pPrChange>
      </w:pPr>
      <w:r>
        <w:rPr>
          <w:rFonts w:hint="eastAsia" w:ascii="仿宋_GB2312" w:eastAsia="仿宋_GB2312"/>
          <w:sz w:val="32"/>
          <w:szCs w:val="32"/>
          <w:lang w:eastAsia="zh-CN"/>
        </w:rPr>
        <w:t>立法联系点</w:t>
      </w:r>
      <w:r>
        <w:rPr>
          <w:rFonts w:hint="eastAsia" w:ascii="仿宋_GB2312" w:eastAsia="仿宋_GB2312"/>
          <w:sz w:val="32"/>
          <w:szCs w:val="32"/>
        </w:rPr>
        <w:t>以习近平法治思想为指引，贯彻落实党的二十大精神，发展和践行全过程人民民主，拓宽社会各方有序参与政府立法工作的途径和方式，持续推进科学立法、民主立法、依法立法，提高立法质量。</w:t>
      </w:r>
    </w:p>
    <w:p>
      <w:pPr>
        <w:pStyle w:val="4"/>
        <w:numPr>
          <w:ilvl w:val="0"/>
          <w:numId w:val="2"/>
        </w:numPr>
        <w:spacing w:before="0" w:beforeLines="0" w:after="0" w:afterLines="0" w:line="579" w:lineRule="exact"/>
        <w:ind w:left="0" w:firstLine="640"/>
        <w:rPr>
          <w:rFonts w:ascii="仿宋_GB2312" w:eastAsia="仿宋_GB2312"/>
          <w:sz w:val="32"/>
          <w:szCs w:val="32"/>
        </w:rPr>
        <w:pPrChange w:id="43" w:author="gaopan" w:date="2023-04-05T16:23:24Z">
          <w:pPr>
            <w:pStyle w:val="4"/>
            <w:numPr>
              <w:ilvl w:val="0"/>
              <w:numId w:val="2"/>
            </w:numPr>
            <w:spacing w:before="156" w:beforeLines="50" w:after="156" w:afterLines="50" w:line="360" w:lineRule="auto"/>
            <w:ind w:left="0" w:firstLine="640"/>
          </w:pPr>
        </w:pPrChange>
      </w:pPr>
      <w:r>
        <w:rPr>
          <w:rFonts w:hint="eastAsia" w:ascii="仿宋_GB2312" w:eastAsia="仿宋_GB2312"/>
          <w:sz w:val="32"/>
          <w:szCs w:val="32"/>
          <w:lang w:eastAsia="zh-CN"/>
        </w:rPr>
        <w:t>立法联系点</w:t>
      </w:r>
      <w:r>
        <w:rPr>
          <w:rFonts w:hint="eastAsia" w:ascii="仿宋_GB2312" w:eastAsia="仿宋_GB2312"/>
          <w:sz w:val="32"/>
          <w:szCs w:val="32"/>
        </w:rPr>
        <w:t>立足于香蜜湖街道基层治理实践，坚持共建共治共享，</w:t>
      </w:r>
      <w:r>
        <w:rPr>
          <w:rFonts w:hint="eastAsia" w:ascii="仿宋_GB2312" w:eastAsia="仿宋_GB2312"/>
          <w:sz w:val="32"/>
          <w:szCs w:val="32"/>
          <w:lang w:eastAsia="zh-CN"/>
        </w:rPr>
        <w:t>探索</w:t>
      </w:r>
      <w:r>
        <w:rPr>
          <w:rFonts w:hint="eastAsia" w:ascii="仿宋_GB2312" w:eastAsia="仿宋_GB2312"/>
          <w:sz w:val="32"/>
          <w:szCs w:val="32"/>
        </w:rPr>
        <w:t>群众、企业、基层组织多元主体直接参与立法</w:t>
      </w:r>
      <w:r>
        <w:rPr>
          <w:rFonts w:hint="eastAsia" w:ascii="仿宋_GB2312" w:eastAsia="仿宋_GB2312"/>
          <w:sz w:val="32"/>
          <w:szCs w:val="32"/>
          <w:lang w:eastAsia="zh-CN"/>
        </w:rPr>
        <w:t>建议征集</w:t>
      </w:r>
      <w:r>
        <w:rPr>
          <w:rFonts w:hint="eastAsia" w:ascii="仿宋_GB2312" w:eastAsia="仿宋_GB2312"/>
          <w:sz w:val="32"/>
          <w:szCs w:val="32"/>
        </w:rPr>
        <w:t>活动</w:t>
      </w:r>
      <w:r>
        <w:rPr>
          <w:rFonts w:hint="eastAsia" w:ascii="仿宋_GB2312" w:eastAsia="仿宋_GB2312"/>
          <w:sz w:val="32"/>
          <w:szCs w:val="32"/>
          <w:lang w:eastAsia="zh-CN"/>
        </w:rPr>
        <w:t>的</w:t>
      </w:r>
      <w:r>
        <w:rPr>
          <w:rFonts w:hint="eastAsia" w:ascii="仿宋_GB2312" w:eastAsia="仿宋_GB2312"/>
          <w:sz w:val="32"/>
          <w:szCs w:val="32"/>
        </w:rPr>
        <w:t>新机制，适时总结香蜜湖街道改革创新经验，为深圳立法提供基层实践活态样本。</w:t>
      </w:r>
    </w:p>
    <w:p>
      <w:pPr>
        <w:pStyle w:val="4"/>
        <w:numPr>
          <w:ilvl w:val="0"/>
          <w:numId w:val="2"/>
        </w:numPr>
        <w:spacing w:before="0" w:beforeLines="0" w:after="0" w:afterLines="0" w:line="579" w:lineRule="exact"/>
        <w:ind w:left="0" w:firstLine="640"/>
        <w:rPr>
          <w:rFonts w:ascii="仿宋_GB2312" w:eastAsia="仿宋_GB2312"/>
          <w:sz w:val="32"/>
          <w:szCs w:val="32"/>
        </w:rPr>
        <w:pPrChange w:id="44" w:author="gaopan" w:date="2023-04-05T16:23:24Z">
          <w:pPr>
            <w:pStyle w:val="4"/>
            <w:numPr>
              <w:ilvl w:val="0"/>
              <w:numId w:val="2"/>
            </w:numPr>
            <w:spacing w:before="156" w:beforeLines="50" w:after="156" w:afterLines="50" w:line="360" w:lineRule="auto"/>
            <w:ind w:left="0" w:firstLine="640"/>
          </w:pPr>
        </w:pPrChange>
      </w:pPr>
      <w:r>
        <w:rPr>
          <w:rFonts w:hint="eastAsia" w:ascii="仿宋_GB2312" w:eastAsia="仿宋_GB2312"/>
          <w:sz w:val="32"/>
          <w:szCs w:val="32"/>
          <w:lang w:eastAsia="zh-CN"/>
        </w:rPr>
        <w:t>立法联系点</w:t>
      </w:r>
      <w:r>
        <w:rPr>
          <w:rFonts w:hint="eastAsia" w:ascii="仿宋_GB2312" w:eastAsia="仿宋_GB2312"/>
          <w:sz w:val="32"/>
          <w:szCs w:val="32"/>
        </w:rPr>
        <w:t>坚持互动共融原则，探索市政府</w:t>
      </w:r>
      <w:r>
        <w:rPr>
          <w:rFonts w:hint="eastAsia" w:ascii="仿宋_GB2312" w:eastAsia="仿宋_GB2312"/>
          <w:sz w:val="32"/>
          <w:szCs w:val="32"/>
          <w:lang w:eastAsia="zh-CN"/>
        </w:rPr>
        <w:t>立法联系点</w:t>
      </w:r>
      <w:r>
        <w:rPr>
          <w:rFonts w:hint="eastAsia" w:ascii="仿宋_GB2312" w:eastAsia="仿宋_GB2312"/>
          <w:sz w:val="32"/>
          <w:szCs w:val="32"/>
        </w:rPr>
        <w:t>与人大</w:t>
      </w:r>
      <w:r>
        <w:rPr>
          <w:rFonts w:hint="eastAsia" w:ascii="仿宋_GB2312" w:eastAsia="仿宋_GB2312"/>
          <w:sz w:val="32"/>
          <w:szCs w:val="32"/>
          <w:lang w:eastAsia="zh-CN"/>
        </w:rPr>
        <w:t>立法联系点</w:t>
      </w:r>
      <w:r>
        <w:rPr>
          <w:rFonts w:hint="eastAsia" w:ascii="仿宋_GB2312" w:eastAsia="仿宋_GB2312"/>
          <w:sz w:val="32"/>
          <w:szCs w:val="32"/>
        </w:rPr>
        <w:t>互动互补工作机制，促进</w:t>
      </w:r>
      <w:r>
        <w:rPr>
          <w:rFonts w:hint="eastAsia" w:ascii="仿宋_GB2312" w:eastAsia="仿宋_GB2312"/>
          <w:sz w:val="32"/>
          <w:szCs w:val="32"/>
          <w:lang w:eastAsia="zh-CN"/>
        </w:rPr>
        <w:t>立法联系点</w:t>
      </w:r>
      <w:r>
        <w:rPr>
          <w:rFonts w:hint="eastAsia" w:ascii="仿宋_GB2312" w:eastAsia="仿宋_GB2312"/>
          <w:sz w:val="32"/>
          <w:szCs w:val="32"/>
        </w:rPr>
        <w:t>与普法工作联系点互动共建。</w:t>
      </w:r>
    </w:p>
    <w:p>
      <w:pPr>
        <w:pStyle w:val="4"/>
        <w:numPr>
          <w:ilvl w:val="0"/>
          <w:numId w:val="2"/>
        </w:numPr>
        <w:spacing w:before="0" w:beforeLines="0" w:after="0" w:afterLines="0" w:line="579" w:lineRule="exact"/>
        <w:ind w:left="0" w:firstLine="640"/>
        <w:rPr>
          <w:rFonts w:ascii="仿宋_GB2312" w:eastAsia="仿宋_GB2312"/>
          <w:sz w:val="32"/>
          <w:szCs w:val="32"/>
        </w:rPr>
        <w:pPrChange w:id="45" w:author="gaopan" w:date="2023-04-05T16:23:24Z">
          <w:pPr>
            <w:pStyle w:val="4"/>
            <w:numPr>
              <w:ilvl w:val="0"/>
              <w:numId w:val="2"/>
            </w:numPr>
            <w:spacing w:before="156" w:beforeLines="50" w:after="156" w:afterLines="50" w:line="360" w:lineRule="auto"/>
            <w:ind w:left="0" w:firstLine="640"/>
          </w:pPr>
        </w:pPrChange>
      </w:pPr>
      <w:r>
        <w:rPr>
          <w:rFonts w:hint="eastAsia" w:ascii="仿宋_GB2312" w:eastAsia="仿宋_GB2312"/>
          <w:sz w:val="32"/>
          <w:szCs w:val="32"/>
          <w:lang w:eastAsia="zh-CN"/>
        </w:rPr>
        <w:t>立法联系点</w:t>
      </w:r>
      <w:r>
        <w:rPr>
          <w:rFonts w:hint="eastAsia" w:ascii="仿宋_GB2312" w:eastAsia="仿宋_GB2312"/>
          <w:sz w:val="32"/>
          <w:szCs w:val="32"/>
        </w:rPr>
        <w:t>在街道党工委领导下，由街道办事处负责组建、街道司法所负责具体管理，受市、区司法局监督和指导。</w:t>
      </w:r>
    </w:p>
    <w:p>
      <w:pPr>
        <w:pStyle w:val="4"/>
        <w:numPr>
          <w:ilvl w:val="0"/>
          <w:numId w:val="2"/>
        </w:numPr>
        <w:spacing w:before="0" w:beforeLines="0" w:after="0" w:afterLines="0" w:line="579" w:lineRule="exact"/>
        <w:ind w:left="0" w:firstLine="640"/>
        <w:rPr>
          <w:rFonts w:ascii="仿宋_GB2312" w:eastAsia="仿宋_GB2312"/>
          <w:sz w:val="32"/>
          <w:szCs w:val="32"/>
        </w:rPr>
        <w:pPrChange w:id="46" w:author="gaopan" w:date="2023-04-05T16:23:24Z">
          <w:pPr>
            <w:pStyle w:val="4"/>
            <w:numPr>
              <w:ilvl w:val="0"/>
              <w:numId w:val="2"/>
            </w:numPr>
            <w:spacing w:before="156" w:beforeLines="50" w:after="156" w:afterLines="50" w:line="360" w:lineRule="auto"/>
            <w:ind w:left="0" w:firstLine="640"/>
          </w:pPr>
        </w:pPrChange>
      </w:pPr>
      <w:r>
        <w:rPr>
          <w:rFonts w:hint="eastAsia" w:ascii="仿宋_GB2312" w:eastAsia="仿宋_GB2312"/>
          <w:sz w:val="32"/>
          <w:szCs w:val="32"/>
          <w:lang w:eastAsia="zh-CN"/>
        </w:rPr>
        <w:t>立法联系点</w:t>
      </w:r>
      <w:r>
        <w:rPr>
          <w:rFonts w:hint="eastAsia" w:ascii="仿宋_GB2312" w:eastAsia="仿宋_GB2312"/>
          <w:sz w:val="32"/>
          <w:szCs w:val="32"/>
        </w:rPr>
        <w:t>办公经费、办公用房和办公</w:t>
      </w:r>
      <w:ins w:id="47" w:author="gaopan" w:date="2023-04-05T16:31:58Z">
        <w:r>
          <w:rPr>
            <w:rFonts w:hint="eastAsia" w:ascii="仿宋_GB2312" w:eastAsia="仿宋_GB2312"/>
            <w:sz w:val="32"/>
            <w:szCs w:val="32"/>
            <w:lang w:eastAsia="zh-CN"/>
          </w:rPr>
          <w:t>设施</w:t>
        </w:r>
      </w:ins>
      <w:ins w:id="48" w:author="gaopan" w:date="2023-04-05T16:32:10Z">
        <w:r>
          <w:rPr>
            <w:rFonts w:hint="eastAsia" w:ascii="仿宋_GB2312" w:eastAsia="仿宋_GB2312"/>
            <w:sz w:val="32"/>
            <w:szCs w:val="32"/>
            <w:lang w:eastAsia="zh-CN"/>
          </w:rPr>
          <w:t>等</w:t>
        </w:r>
      </w:ins>
      <w:del w:id="49" w:author="gaopan" w:date="2023-04-05T16:31:52Z">
        <w:r>
          <w:rPr>
            <w:rFonts w:hint="eastAsia" w:ascii="仿宋_GB2312" w:eastAsia="仿宋_GB2312"/>
            <w:sz w:val="32"/>
            <w:szCs w:val="32"/>
          </w:rPr>
          <w:delText>条件</w:delText>
        </w:r>
      </w:del>
      <w:r>
        <w:rPr>
          <w:rFonts w:hint="eastAsia" w:ascii="仿宋_GB2312" w:eastAsia="仿宋_GB2312"/>
          <w:sz w:val="32"/>
          <w:szCs w:val="32"/>
        </w:rPr>
        <w:t>由街道办事处予以保障。</w:t>
      </w:r>
    </w:p>
    <w:p>
      <w:pPr>
        <w:pStyle w:val="4"/>
        <w:numPr>
          <w:ilvl w:val="0"/>
          <w:numId w:val="2"/>
        </w:numPr>
        <w:spacing w:before="0" w:beforeLines="0" w:after="0" w:afterLines="0" w:line="579" w:lineRule="exact"/>
        <w:ind w:left="0" w:firstLine="640"/>
        <w:rPr>
          <w:ins w:id="51" w:author="gaopan" w:date="2023-04-05T16:23:52Z"/>
          <w:rFonts w:ascii="仿宋_GB2312" w:eastAsia="仿宋_GB2312"/>
          <w:sz w:val="32"/>
          <w:szCs w:val="32"/>
        </w:rPr>
        <w:pPrChange w:id="50" w:author="gaopan" w:date="2023-04-05T16:23:24Z">
          <w:pPr>
            <w:pStyle w:val="4"/>
            <w:numPr>
              <w:ilvl w:val="0"/>
              <w:numId w:val="2"/>
            </w:numPr>
            <w:spacing w:before="156" w:beforeLines="50" w:after="156" w:afterLines="50" w:line="360" w:lineRule="auto"/>
            <w:ind w:left="0" w:firstLine="640"/>
          </w:pPr>
        </w:pPrChange>
      </w:pPr>
      <w:r>
        <w:rPr>
          <w:rFonts w:hint="eastAsia" w:ascii="仿宋_GB2312" w:eastAsia="仿宋_GB2312"/>
          <w:sz w:val="32"/>
          <w:szCs w:val="32"/>
          <w:lang w:eastAsia="zh-CN"/>
        </w:rPr>
        <w:t>立法联系点</w:t>
      </w:r>
      <w:r>
        <w:rPr>
          <w:rFonts w:hint="eastAsia" w:ascii="仿宋_GB2312" w:eastAsia="仿宋_GB2312"/>
          <w:sz w:val="32"/>
          <w:szCs w:val="32"/>
        </w:rPr>
        <w:t>与街道司法所合署办公，办公地址为深圳市福田区侨香路3089号恒邦置地大厦裙楼配套二03层05号</w:t>
      </w:r>
      <w:r>
        <w:rPr>
          <w:rFonts w:hint="eastAsia" w:ascii="仿宋_GB2312" w:eastAsia="仿宋_GB2312"/>
          <w:sz w:val="32"/>
          <w:szCs w:val="32"/>
          <w:lang w:eastAsia="zh-CN"/>
        </w:rPr>
        <w:t>立法联系点</w:t>
      </w:r>
      <w:r>
        <w:rPr>
          <w:rFonts w:hint="eastAsia" w:ascii="仿宋_GB2312" w:eastAsia="仿宋_GB2312"/>
          <w:sz w:val="32"/>
          <w:szCs w:val="32"/>
        </w:rPr>
        <w:t>办公室。</w:t>
      </w:r>
    </w:p>
    <w:p>
      <w:pPr>
        <w:pStyle w:val="4"/>
        <w:numPr>
          <w:ilvl w:val="-1"/>
          <w:numId w:val="0"/>
        </w:numPr>
        <w:spacing w:before="0" w:beforeLines="0" w:after="0" w:afterLines="0" w:line="579" w:lineRule="exact"/>
        <w:ind w:left="0" w:leftChars="200" w:firstLine="0" w:firstLineChars="0"/>
        <w:rPr>
          <w:rFonts w:ascii="仿宋_GB2312" w:eastAsia="仿宋_GB2312"/>
          <w:sz w:val="32"/>
          <w:szCs w:val="32"/>
        </w:rPr>
        <w:pPrChange w:id="52" w:author="gaopan" w:date="2023-04-05T16:23:53Z">
          <w:pPr>
            <w:pStyle w:val="4"/>
            <w:numPr>
              <w:ilvl w:val="0"/>
              <w:numId w:val="2"/>
            </w:numPr>
            <w:spacing w:before="156" w:beforeLines="50" w:after="156" w:afterLines="50" w:line="360" w:lineRule="auto"/>
            <w:ind w:left="0" w:firstLine="640"/>
          </w:pPr>
        </w:pPrChange>
      </w:pPr>
    </w:p>
    <w:p>
      <w:pPr>
        <w:pStyle w:val="3"/>
        <w:numPr>
          <w:ilvl w:val="0"/>
          <w:numId w:val="1"/>
        </w:numPr>
        <w:spacing w:before="0" w:beforeLines="0" w:after="0" w:afterLines="0" w:line="579" w:lineRule="exact"/>
        <w:ind w:left="0" w:firstLine="0" w:firstLineChars="0"/>
        <w:jc w:val="center"/>
        <w:rPr>
          <w:ins w:id="54" w:author="gaopan" w:date="2023-04-06T14:15:53Z"/>
          <w:rFonts w:hint="eastAsia" w:ascii="黑体" w:hAnsi="黑体" w:eastAsia="黑体" w:cs="黑体"/>
          <w:b w:val="0"/>
          <w:bCs/>
        </w:rPr>
        <w:pPrChange w:id="53" w:author="gaopan" w:date="2023-04-05T16:23:24Z">
          <w:pPr>
            <w:pStyle w:val="3"/>
            <w:numPr>
              <w:ilvl w:val="0"/>
              <w:numId w:val="1"/>
            </w:numPr>
            <w:ind w:left="0" w:firstLine="0" w:firstLineChars="0"/>
            <w:jc w:val="center"/>
          </w:pPr>
        </w:pPrChange>
      </w:pPr>
      <w:r>
        <w:rPr>
          <w:rFonts w:hint="eastAsia" w:ascii="黑体" w:hAnsi="黑体" w:eastAsia="黑体" w:cs="黑体"/>
          <w:b w:val="0"/>
          <w:bCs/>
          <w:lang w:eastAsia="zh-CN"/>
        </w:rPr>
        <w:t>组织架构</w:t>
      </w:r>
    </w:p>
    <w:p>
      <w:pPr>
        <w:pStyle w:val="3"/>
        <w:numPr>
          <w:ilvl w:val="-1"/>
          <w:numId w:val="0"/>
        </w:numPr>
        <w:spacing w:before="0" w:beforeLines="0" w:after="0" w:afterLines="0" w:line="579" w:lineRule="exact"/>
        <w:ind w:left="0" w:firstLine="0" w:firstLineChars="0"/>
        <w:jc w:val="both"/>
        <w:rPr>
          <w:rFonts w:hint="eastAsia" w:ascii="黑体" w:hAnsi="黑体" w:eastAsia="黑体" w:cs="黑体"/>
          <w:b w:val="0"/>
          <w:bCs/>
        </w:rPr>
        <w:pPrChange w:id="55" w:author="gaopan" w:date="2023-04-06T14:15:54Z">
          <w:pPr>
            <w:pStyle w:val="3"/>
            <w:numPr>
              <w:ilvl w:val="0"/>
              <w:numId w:val="1"/>
            </w:numPr>
            <w:ind w:left="0" w:firstLine="0" w:firstLineChars="0"/>
            <w:jc w:val="center"/>
          </w:pPr>
        </w:pPrChange>
      </w:pPr>
    </w:p>
    <w:p>
      <w:pPr>
        <w:pStyle w:val="4"/>
        <w:numPr>
          <w:ilvl w:val="0"/>
          <w:numId w:val="2"/>
        </w:numPr>
        <w:spacing w:before="0" w:beforeLines="0" w:after="0" w:afterLines="0" w:line="579" w:lineRule="exact"/>
        <w:ind w:left="0" w:firstLine="640"/>
        <w:rPr>
          <w:rFonts w:ascii="仿宋_GB2312" w:eastAsia="仿宋_GB2312"/>
          <w:sz w:val="32"/>
          <w:szCs w:val="32"/>
        </w:rPr>
        <w:pPrChange w:id="56" w:author="gaopan" w:date="2023-04-05T16:23:24Z">
          <w:pPr>
            <w:pStyle w:val="4"/>
            <w:numPr>
              <w:ilvl w:val="0"/>
              <w:numId w:val="2"/>
            </w:numPr>
            <w:spacing w:before="156" w:beforeLines="50" w:after="156" w:afterLines="50" w:line="360" w:lineRule="auto"/>
            <w:ind w:left="0" w:firstLine="640"/>
          </w:pPr>
        </w:pPrChange>
      </w:pPr>
      <w:r>
        <w:rPr>
          <w:rFonts w:hint="eastAsia" w:ascii="仿宋_GB2312" w:eastAsia="仿宋_GB2312"/>
          <w:sz w:val="32"/>
          <w:szCs w:val="32"/>
        </w:rPr>
        <w:t>根据本</w:t>
      </w:r>
      <w:r>
        <w:rPr>
          <w:rFonts w:hint="eastAsia" w:ascii="仿宋_GB2312" w:eastAsia="仿宋_GB2312"/>
          <w:sz w:val="32"/>
          <w:szCs w:val="32"/>
          <w:lang w:eastAsia="zh-CN"/>
        </w:rPr>
        <w:t>工作</w:t>
      </w:r>
      <w:r>
        <w:rPr>
          <w:rFonts w:hint="eastAsia" w:ascii="仿宋_GB2312" w:eastAsia="仿宋_GB2312"/>
          <w:sz w:val="32"/>
          <w:szCs w:val="32"/>
        </w:rPr>
        <w:t>章程，成立</w:t>
      </w:r>
      <w:r>
        <w:rPr>
          <w:rFonts w:hint="eastAsia" w:ascii="仿宋_GB2312" w:eastAsia="仿宋_GB2312"/>
          <w:sz w:val="32"/>
          <w:szCs w:val="32"/>
          <w:lang w:eastAsia="zh-CN"/>
        </w:rPr>
        <w:t>立法联系点</w:t>
      </w:r>
      <w:r>
        <w:rPr>
          <w:rFonts w:hint="eastAsia" w:ascii="仿宋_GB2312" w:eastAsia="仿宋_GB2312"/>
          <w:sz w:val="32"/>
          <w:szCs w:val="32"/>
        </w:rPr>
        <w:t>议事会。议事会具体运作由街道司法所负责。</w:t>
      </w:r>
    </w:p>
    <w:p>
      <w:pPr>
        <w:pStyle w:val="4"/>
        <w:numPr>
          <w:ilvl w:val="0"/>
          <w:numId w:val="2"/>
        </w:numPr>
        <w:spacing w:before="0" w:beforeLines="0" w:after="0" w:afterLines="0" w:line="579" w:lineRule="exact"/>
        <w:ind w:left="0" w:firstLine="640"/>
        <w:rPr>
          <w:rFonts w:ascii="仿宋_GB2312" w:eastAsia="仿宋_GB2312"/>
          <w:sz w:val="32"/>
          <w:szCs w:val="32"/>
        </w:rPr>
        <w:pPrChange w:id="57" w:author="gaopan" w:date="2023-04-05T16:23:24Z">
          <w:pPr>
            <w:pStyle w:val="4"/>
            <w:numPr>
              <w:ilvl w:val="0"/>
              <w:numId w:val="2"/>
            </w:numPr>
            <w:spacing w:before="156" w:beforeLines="50" w:after="156" w:afterLines="50" w:line="360" w:lineRule="auto"/>
            <w:ind w:left="0" w:firstLine="640"/>
          </w:pPr>
        </w:pPrChange>
      </w:pPr>
      <w:r>
        <w:rPr>
          <w:rFonts w:hint="eastAsia" w:ascii="仿宋_GB2312" w:eastAsia="仿宋_GB2312"/>
          <w:sz w:val="32"/>
          <w:szCs w:val="32"/>
        </w:rPr>
        <w:t>立法</w:t>
      </w:r>
      <w:ins w:id="58" w:author="gaopan" w:date="2023-04-05T16:34:43Z">
        <w:r>
          <w:rPr>
            <w:rFonts w:hint="eastAsia" w:ascii="仿宋_GB2312" w:eastAsia="仿宋_GB2312"/>
            <w:sz w:val="32"/>
            <w:szCs w:val="32"/>
            <w:lang w:eastAsia="zh-CN"/>
          </w:rPr>
          <w:t>联系点</w:t>
        </w:r>
      </w:ins>
      <w:r>
        <w:rPr>
          <w:rFonts w:hint="eastAsia" w:ascii="仿宋_GB2312" w:eastAsia="仿宋_GB2312"/>
          <w:sz w:val="32"/>
          <w:szCs w:val="32"/>
        </w:rPr>
        <w:t>议事会的成员由街道法律青年团、社区信息员</w:t>
      </w:r>
      <w:r>
        <w:rPr>
          <w:rFonts w:hint="eastAsia" w:ascii="仿宋_GB2312" w:eastAsia="仿宋_GB2312"/>
          <w:sz w:val="32"/>
          <w:szCs w:val="32"/>
          <w:lang w:eastAsia="zh-CN"/>
        </w:rPr>
        <w:t>及</w:t>
      </w:r>
      <w:r>
        <w:rPr>
          <w:rFonts w:hint="eastAsia" w:ascii="仿宋_GB2312" w:eastAsia="仿宋_GB2312"/>
          <w:sz w:val="32"/>
          <w:szCs w:val="32"/>
        </w:rPr>
        <w:t>联</w:t>
      </w:r>
      <w:r>
        <w:rPr>
          <w:rFonts w:hint="eastAsia" w:ascii="仿宋_GB2312" w:eastAsia="仿宋_GB2312"/>
          <w:sz w:val="32"/>
          <w:szCs w:val="32"/>
          <w:lang w:eastAsia="zh-CN"/>
        </w:rPr>
        <w:t>络</w:t>
      </w:r>
      <w:r>
        <w:rPr>
          <w:rFonts w:hint="eastAsia" w:ascii="仿宋_GB2312" w:eastAsia="仿宋_GB2312"/>
          <w:sz w:val="32"/>
          <w:szCs w:val="32"/>
        </w:rPr>
        <w:t>员、行业信息员</w:t>
      </w:r>
      <w:r>
        <w:rPr>
          <w:rFonts w:hint="eastAsia" w:ascii="仿宋_GB2312" w:eastAsia="仿宋_GB2312"/>
          <w:sz w:val="32"/>
          <w:szCs w:val="32"/>
          <w:lang w:eastAsia="zh-CN"/>
        </w:rPr>
        <w:t>及联络员、专家学者及其他专业人士</w:t>
      </w:r>
      <w:r>
        <w:rPr>
          <w:rFonts w:hint="eastAsia" w:ascii="仿宋_GB2312" w:eastAsia="仿宋_GB2312"/>
          <w:sz w:val="32"/>
          <w:szCs w:val="32"/>
        </w:rPr>
        <w:t>组成。</w:t>
      </w:r>
    </w:p>
    <w:p>
      <w:pPr>
        <w:pStyle w:val="4"/>
        <w:numPr>
          <w:ilvl w:val="0"/>
          <w:numId w:val="2"/>
        </w:numPr>
        <w:spacing w:before="0" w:beforeLines="0" w:after="0" w:afterLines="0" w:line="579" w:lineRule="exact"/>
        <w:ind w:left="0" w:firstLine="640"/>
        <w:rPr>
          <w:rFonts w:ascii="仿宋_GB2312" w:eastAsia="仿宋_GB2312"/>
          <w:sz w:val="32"/>
          <w:szCs w:val="32"/>
        </w:rPr>
        <w:pPrChange w:id="59" w:author="gaopan" w:date="2023-04-05T16:23:24Z">
          <w:pPr>
            <w:pStyle w:val="4"/>
            <w:numPr>
              <w:ilvl w:val="0"/>
              <w:numId w:val="2"/>
            </w:numPr>
            <w:spacing w:before="156" w:beforeLines="50" w:after="156" w:afterLines="50" w:line="360" w:lineRule="auto"/>
            <w:ind w:left="0" w:firstLine="640"/>
          </w:pPr>
        </w:pPrChange>
      </w:pPr>
      <w:r>
        <w:rPr>
          <w:rFonts w:hint="eastAsia" w:ascii="仿宋_GB2312" w:eastAsia="仿宋_GB2312"/>
          <w:sz w:val="32"/>
          <w:szCs w:val="32"/>
        </w:rPr>
        <w:t>根据工作需要，</w:t>
      </w:r>
      <w:r>
        <w:rPr>
          <w:rFonts w:hint="eastAsia" w:ascii="仿宋_GB2312" w:eastAsia="仿宋_GB2312"/>
          <w:sz w:val="32"/>
          <w:szCs w:val="32"/>
          <w:lang w:eastAsia="zh-CN"/>
        </w:rPr>
        <w:t>立法联系点</w:t>
      </w:r>
      <w:r>
        <w:rPr>
          <w:rFonts w:hint="eastAsia" w:ascii="仿宋_GB2312" w:eastAsia="仿宋_GB2312"/>
          <w:sz w:val="32"/>
          <w:szCs w:val="32"/>
        </w:rPr>
        <w:t>可以聘任有参与立法工作经验的法律专业机构为顾问单位。</w:t>
      </w:r>
    </w:p>
    <w:p>
      <w:pPr>
        <w:pStyle w:val="4"/>
        <w:numPr>
          <w:ilvl w:val="0"/>
          <w:numId w:val="2"/>
        </w:numPr>
        <w:spacing w:before="0" w:beforeLines="0" w:after="0" w:afterLines="0" w:line="579" w:lineRule="exact"/>
        <w:ind w:left="0" w:firstLine="640"/>
        <w:rPr>
          <w:rFonts w:ascii="仿宋_GB2312" w:eastAsia="仿宋_GB2312"/>
          <w:sz w:val="32"/>
          <w:szCs w:val="32"/>
        </w:rPr>
        <w:pPrChange w:id="60" w:author="gaopan" w:date="2023-04-05T16:23:24Z">
          <w:pPr>
            <w:pStyle w:val="4"/>
            <w:numPr>
              <w:ilvl w:val="0"/>
              <w:numId w:val="2"/>
            </w:numPr>
            <w:spacing w:before="156" w:beforeLines="50" w:after="156" w:afterLines="50" w:line="360" w:lineRule="auto"/>
            <w:ind w:left="0" w:firstLine="640"/>
          </w:pPr>
        </w:pPrChange>
      </w:pPr>
      <w:r>
        <w:rPr>
          <w:rFonts w:hint="eastAsia" w:ascii="仿宋_GB2312" w:eastAsia="仿宋_GB2312"/>
          <w:sz w:val="32"/>
          <w:szCs w:val="32"/>
        </w:rPr>
        <w:t>根据工作需要，</w:t>
      </w:r>
      <w:r>
        <w:rPr>
          <w:rFonts w:hint="eastAsia" w:ascii="仿宋_GB2312" w:eastAsia="仿宋_GB2312"/>
          <w:sz w:val="32"/>
          <w:szCs w:val="32"/>
          <w:lang w:eastAsia="zh-CN"/>
        </w:rPr>
        <w:t>立法联系点</w:t>
      </w:r>
      <w:r>
        <w:rPr>
          <w:rFonts w:hint="eastAsia" w:ascii="仿宋_GB2312" w:eastAsia="仿宋_GB2312"/>
          <w:sz w:val="32"/>
          <w:szCs w:val="32"/>
        </w:rPr>
        <w:t>可以建立专家智库，聘</w:t>
      </w:r>
      <w:ins w:id="61" w:author="gaopan" w:date="2023-04-05T16:36:25Z">
        <w:r>
          <w:rPr>
            <w:rFonts w:hint="eastAsia" w:ascii="仿宋_GB2312" w:eastAsia="仿宋_GB2312"/>
            <w:sz w:val="32"/>
            <w:szCs w:val="32"/>
            <w:lang w:eastAsia="zh-CN"/>
          </w:rPr>
          <w:t>请</w:t>
        </w:r>
      </w:ins>
      <w:del w:id="62" w:author="gaopan" w:date="2023-04-05T16:36:24Z">
        <w:r>
          <w:rPr>
            <w:rFonts w:hint="eastAsia" w:ascii="仿宋_GB2312" w:eastAsia="仿宋_GB2312"/>
            <w:sz w:val="32"/>
            <w:szCs w:val="32"/>
          </w:rPr>
          <w:delText>任</w:delText>
        </w:r>
      </w:del>
      <w:r>
        <w:rPr>
          <w:rFonts w:hint="eastAsia" w:ascii="仿宋_GB2312" w:eastAsia="仿宋_GB2312"/>
          <w:sz w:val="32"/>
          <w:szCs w:val="32"/>
        </w:rPr>
        <w:t>专家学者、律师</w:t>
      </w:r>
      <w:r>
        <w:rPr>
          <w:rFonts w:hint="eastAsia" w:ascii="仿宋_GB2312" w:eastAsia="仿宋_GB2312"/>
          <w:sz w:val="32"/>
          <w:szCs w:val="32"/>
          <w:lang w:eastAsia="zh-CN"/>
        </w:rPr>
        <w:t>和</w:t>
      </w:r>
      <w:r>
        <w:rPr>
          <w:rFonts w:hint="eastAsia" w:ascii="仿宋_GB2312" w:eastAsia="仿宋_GB2312"/>
          <w:sz w:val="32"/>
          <w:szCs w:val="32"/>
        </w:rPr>
        <w:t>行业专业人士组成</w:t>
      </w:r>
      <w:r>
        <w:rPr>
          <w:rFonts w:hint="eastAsia" w:ascii="仿宋_GB2312" w:eastAsia="仿宋_GB2312"/>
          <w:sz w:val="32"/>
          <w:szCs w:val="32"/>
          <w:lang w:eastAsia="zh-CN"/>
        </w:rPr>
        <w:t>。</w:t>
      </w:r>
    </w:p>
    <w:p>
      <w:pPr>
        <w:pStyle w:val="4"/>
        <w:numPr>
          <w:ilvl w:val="0"/>
          <w:numId w:val="2"/>
        </w:numPr>
        <w:spacing w:before="0" w:beforeLines="0" w:after="0" w:afterLines="0" w:line="579" w:lineRule="exact"/>
        <w:ind w:left="0" w:firstLine="640"/>
        <w:rPr>
          <w:rFonts w:hint="eastAsia" w:ascii="仿宋_GB2312" w:eastAsia="仿宋_GB2312"/>
          <w:sz w:val="32"/>
          <w:szCs w:val="32"/>
          <w:lang w:val="en-US" w:eastAsia="zh-CN"/>
        </w:rPr>
        <w:pPrChange w:id="63" w:author="gaopan" w:date="2023-04-05T16:23:24Z">
          <w:pPr>
            <w:pStyle w:val="4"/>
            <w:numPr>
              <w:ilvl w:val="0"/>
              <w:numId w:val="2"/>
            </w:numPr>
            <w:spacing w:before="156" w:beforeLines="50" w:after="156" w:afterLines="50" w:line="360" w:lineRule="auto"/>
            <w:ind w:left="0" w:firstLine="640"/>
          </w:pPr>
        </w:pPrChange>
      </w:pPr>
      <w:r>
        <w:rPr>
          <w:rFonts w:hint="eastAsia" w:ascii="仿宋_GB2312" w:eastAsia="仿宋_GB2312"/>
          <w:sz w:val="32"/>
          <w:szCs w:val="32"/>
        </w:rPr>
        <w:t>实行首席立法咨询专家制度</w:t>
      </w:r>
      <w:r>
        <w:rPr>
          <w:rFonts w:hint="eastAsia" w:ascii="仿宋_GB2312" w:eastAsia="仿宋_GB2312"/>
          <w:sz w:val="32"/>
          <w:szCs w:val="32"/>
          <w:lang w:eastAsia="zh-CN"/>
        </w:rPr>
        <w:t>，聘期</w:t>
      </w:r>
      <w:r>
        <w:rPr>
          <w:rFonts w:hint="eastAsia" w:ascii="仿宋_GB2312" w:eastAsia="仿宋_GB2312"/>
          <w:sz w:val="32"/>
          <w:szCs w:val="32"/>
          <w:lang w:val="en-US" w:eastAsia="zh-CN"/>
        </w:rPr>
        <w:t>5年，可以连聘。</w:t>
      </w:r>
    </w:p>
    <w:p>
      <w:pPr>
        <w:pStyle w:val="4"/>
        <w:numPr>
          <w:ilvl w:val="0"/>
          <w:numId w:val="2"/>
        </w:numPr>
        <w:spacing w:before="0" w:beforeLines="0" w:after="0" w:afterLines="0" w:line="579" w:lineRule="exact"/>
        <w:ind w:left="0" w:firstLine="640"/>
        <w:rPr>
          <w:ins w:id="65" w:author="gaopan" w:date="2023-04-05T16:23:56Z"/>
          <w:rFonts w:ascii="仿宋_GB2312" w:eastAsia="仿宋_GB2312"/>
          <w:sz w:val="32"/>
          <w:szCs w:val="32"/>
        </w:rPr>
        <w:pPrChange w:id="64" w:author="gaopan" w:date="2023-04-05T16:23:24Z">
          <w:pPr>
            <w:pStyle w:val="4"/>
            <w:numPr>
              <w:ilvl w:val="0"/>
              <w:numId w:val="2"/>
            </w:numPr>
            <w:spacing w:before="156" w:beforeLines="50" w:after="156" w:afterLines="50" w:line="360" w:lineRule="auto"/>
            <w:ind w:left="0" w:firstLine="640"/>
          </w:pPr>
        </w:pPrChange>
      </w:pPr>
      <w:r>
        <w:rPr>
          <w:rFonts w:hint="eastAsia" w:ascii="仿宋_GB2312" w:eastAsia="仿宋_GB2312"/>
          <w:sz w:val="32"/>
          <w:szCs w:val="32"/>
          <w:lang w:eastAsia="zh-CN"/>
        </w:rPr>
        <w:t>建立健全社区信息员及联络员、行业信息员及联络员队伍。</w:t>
      </w:r>
    </w:p>
    <w:p>
      <w:pPr>
        <w:pStyle w:val="4"/>
        <w:numPr>
          <w:ilvl w:val="-1"/>
          <w:numId w:val="0"/>
        </w:numPr>
        <w:spacing w:before="0" w:beforeLines="0" w:after="0" w:afterLines="0" w:line="579" w:lineRule="exact"/>
        <w:ind w:left="0" w:leftChars="200" w:firstLine="0" w:firstLineChars="0"/>
        <w:rPr>
          <w:rFonts w:ascii="仿宋_GB2312" w:eastAsia="仿宋_GB2312"/>
          <w:sz w:val="32"/>
          <w:szCs w:val="32"/>
        </w:rPr>
        <w:pPrChange w:id="66" w:author="gaopan" w:date="2023-04-05T16:23:58Z">
          <w:pPr>
            <w:pStyle w:val="4"/>
            <w:numPr>
              <w:ilvl w:val="0"/>
              <w:numId w:val="2"/>
            </w:numPr>
            <w:spacing w:before="156" w:beforeLines="50" w:after="156" w:afterLines="50" w:line="360" w:lineRule="auto"/>
            <w:ind w:left="0" w:firstLine="640"/>
          </w:pPr>
        </w:pPrChange>
      </w:pPr>
    </w:p>
    <w:p>
      <w:pPr>
        <w:pStyle w:val="3"/>
        <w:numPr>
          <w:ilvl w:val="0"/>
          <w:numId w:val="1"/>
        </w:numPr>
        <w:spacing w:before="0" w:beforeLines="0" w:after="0" w:afterLines="0" w:line="579" w:lineRule="exact"/>
        <w:ind w:left="0" w:firstLine="0" w:firstLineChars="0"/>
        <w:jc w:val="center"/>
        <w:rPr>
          <w:ins w:id="68" w:author="gaopan" w:date="2023-04-06T14:15:59Z"/>
          <w:rFonts w:hint="eastAsia" w:ascii="黑体" w:hAnsi="黑体" w:eastAsia="黑体" w:cs="黑体"/>
          <w:b w:val="0"/>
          <w:bCs/>
        </w:rPr>
        <w:pPrChange w:id="67" w:author="gaopan" w:date="2023-04-05T16:23:24Z">
          <w:pPr>
            <w:pStyle w:val="3"/>
            <w:numPr>
              <w:ilvl w:val="0"/>
              <w:numId w:val="1"/>
            </w:numPr>
            <w:ind w:left="0" w:firstLine="0" w:firstLineChars="0"/>
            <w:jc w:val="center"/>
          </w:pPr>
        </w:pPrChange>
      </w:pPr>
      <w:r>
        <w:rPr>
          <w:rFonts w:hint="eastAsia" w:ascii="黑体" w:hAnsi="黑体" w:eastAsia="黑体" w:cs="黑体"/>
          <w:b w:val="0"/>
          <w:bCs/>
          <w:lang w:eastAsia="zh-CN"/>
        </w:rPr>
        <w:t>运行原则</w:t>
      </w:r>
    </w:p>
    <w:p>
      <w:pPr>
        <w:pStyle w:val="3"/>
        <w:numPr>
          <w:ilvl w:val="-1"/>
          <w:numId w:val="0"/>
        </w:numPr>
        <w:spacing w:before="0" w:beforeLines="0" w:after="0" w:afterLines="0" w:line="579" w:lineRule="exact"/>
        <w:ind w:left="0" w:firstLine="0" w:firstLineChars="0"/>
        <w:jc w:val="both"/>
        <w:rPr>
          <w:rFonts w:hint="eastAsia" w:ascii="黑体" w:hAnsi="黑体" w:eastAsia="黑体" w:cs="黑体"/>
          <w:b w:val="0"/>
          <w:bCs/>
        </w:rPr>
        <w:pPrChange w:id="69" w:author="gaopan" w:date="2023-04-06T14:16:01Z">
          <w:pPr>
            <w:pStyle w:val="3"/>
            <w:numPr>
              <w:ilvl w:val="0"/>
              <w:numId w:val="1"/>
            </w:numPr>
            <w:ind w:left="0" w:firstLine="0" w:firstLineChars="0"/>
            <w:jc w:val="center"/>
          </w:pPr>
        </w:pPrChange>
      </w:pPr>
    </w:p>
    <w:p>
      <w:pPr>
        <w:pStyle w:val="4"/>
        <w:numPr>
          <w:ilvl w:val="0"/>
          <w:numId w:val="2"/>
        </w:numPr>
        <w:spacing w:before="0" w:beforeLines="0" w:after="0" w:afterLines="0" w:line="579" w:lineRule="exact"/>
        <w:ind w:left="0" w:firstLine="640"/>
        <w:rPr>
          <w:rFonts w:ascii="仿宋_GB2312" w:eastAsia="仿宋_GB2312"/>
          <w:sz w:val="32"/>
          <w:szCs w:val="32"/>
        </w:rPr>
        <w:pPrChange w:id="70" w:author="gaopan" w:date="2023-04-05T16:23:24Z">
          <w:pPr>
            <w:pStyle w:val="4"/>
            <w:numPr>
              <w:ilvl w:val="0"/>
              <w:numId w:val="2"/>
            </w:numPr>
            <w:spacing w:before="156" w:beforeLines="50" w:after="156" w:afterLines="50" w:line="360" w:lineRule="auto"/>
            <w:ind w:left="0" w:firstLine="640"/>
          </w:pPr>
        </w:pPrChange>
      </w:pPr>
      <w:r>
        <w:rPr>
          <w:rFonts w:hint="eastAsia" w:ascii="仿宋_GB2312" w:eastAsia="仿宋_GB2312"/>
          <w:sz w:val="32"/>
          <w:szCs w:val="32"/>
          <w:lang w:eastAsia="zh-CN"/>
        </w:rPr>
        <w:t>立法联系点</w:t>
      </w:r>
      <w:r>
        <w:rPr>
          <w:rFonts w:hint="eastAsia" w:ascii="仿宋_GB2312" w:eastAsia="仿宋_GB2312"/>
          <w:sz w:val="32"/>
          <w:szCs w:val="32"/>
        </w:rPr>
        <w:t>的工作范围：</w:t>
      </w:r>
    </w:p>
    <w:p>
      <w:pPr>
        <w:pStyle w:val="4"/>
        <w:numPr>
          <w:ilvl w:val="0"/>
          <w:numId w:val="3"/>
        </w:numPr>
        <w:spacing w:before="0" w:beforeLines="0" w:after="0" w:afterLines="0" w:line="579" w:lineRule="exact"/>
        <w:ind w:firstLine="640" w:firstLineChars="0"/>
        <w:rPr>
          <w:rFonts w:ascii="仿宋_GB2312" w:eastAsia="仿宋_GB2312"/>
          <w:sz w:val="32"/>
          <w:szCs w:val="32"/>
        </w:rPr>
        <w:pPrChange w:id="71" w:author="gaopan" w:date="2023-04-05T16:23:24Z">
          <w:pPr>
            <w:pStyle w:val="4"/>
            <w:numPr>
              <w:ilvl w:val="0"/>
              <w:numId w:val="3"/>
            </w:numPr>
            <w:spacing w:before="156" w:beforeLines="50" w:after="156" w:afterLines="50" w:line="360" w:lineRule="auto"/>
            <w:ind w:firstLine="640" w:firstLineChars="0"/>
          </w:pPr>
        </w:pPrChange>
      </w:pPr>
      <w:r>
        <w:rPr>
          <w:rFonts w:ascii="仿宋_GB2312" w:eastAsia="仿宋_GB2312"/>
          <w:sz w:val="32"/>
          <w:szCs w:val="32"/>
        </w:rPr>
        <w:t>参与市</w:t>
      </w:r>
      <w:r>
        <w:rPr>
          <w:rFonts w:hint="eastAsia" w:ascii="仿宋_GB2312" w:eastAsia="仿宋_GB2312"/>
          <w:sz w:val="32"/>
          <w:szCs w:val="32"/>
        </w:rPr>
        <w:t>、区</w:t>
      </w:r>
      <w:r>
        <w:rPr>
          <w:rFonts w:ascii="仿宋_GB2312" w:eastAsia="仿宋_GB2312"/>
          <w:sz w:val="32"/>
          <w:szCs w:val="32"/>
        </w:rPr>
        <w:t>司法局组织的</w:t>
      </w:r>
      <w:r>
        <w:rPr>
          <w:rFonts w:hint="eastAsia" w:ascii="仿宋_GB2312" w:eastAsia="仿宋_GB2312"/>
          <w:sz w:val="32"/>
          <w:szCs w:val="32"/>
        </w:rPr>
        <w:t>与</w:t>
      </w:r>
      <w:r>
        <w:rPr>
          <w:rFonts w:ascii="仿宋_GB2312" w:eastAsia="仿宋_GB2312"/>
          <w:sz w:val="32"/>
          <w:szCs w:val="32"/>
        </w:rPr>
        <w:t>立法</w:t>
      </w:r>
      <w:r>
        <w:rPr>
          <w:rFonts w:hint="eastAsia" w:ascii="仿宋_GB2312" w:eastAsia="仿宋_GB2312"/>
          <w:sz w:val="32"/>
          <w:szCs w:val="32"/>
        </w:rPr>
        <w:t>工作有关的</w:t>
      </w:r>
      <w:r>
        <w:rPr>
          <w:rFonts w:hint="eastAsia" w:ascii="仿宋_GB2312" w:eastAsia="仿宋_GB2312"/>
          <w:sz w:val="32"/>
          <w:szCs w:val="32"/>
          <w:lang w:eastAsia="zh-CN"/>
        </w:rPr>
        <w:t>协商会、</w:t>
      </w:r>
      <w:r>
        <w:rPr>
          <w:rFonts w:ascii="仿宋_GB2312" w:eastAsia="仿宋_GB2312"/>
          <w:sz w:val="32"/>
          <w:szCs w:val="32"/>
        </w:rPr>
        <w:t>座谈会、论证会、听证会</w:t>
      </w:r>
      <w:r>
        <w:rPr>
          <w:rFonts w:hint="eastAsia" w:ascii="仿宋_GB2312" w:eastAsia="仿宋_GB2312"/>
          <w:sz w:val="32"/>
          <w:szCs w:val="32"/>
        </w:rPr>
        <w:t>，</w:t>
      </w:r>
      <w:r>
        <w:rPr>
          <w:rFonts w:ascii="仿宋_GB2312" w:eastAsia="仿宋_GB2312"/>
          <w:sz w:val="32"/>
          <w:szCs w:val="32"/>
        </w:rPr>
        <w:t>协助收集立法工作信息</w:t>
      </w:r>
      <w:r>
        <w:rPr>
          <w:rFonts w:hint="eastAsia" w:ascii="仿宋_GB2312" w:eastAsia="仿宋_GB2312"/>
          <w:sz w:val="32"/>
          <w:szCs w:val="32"/>
        </w:rPr>
        <w:t>；</w:t>
      </w:r>
    </w:p>
    <w:p>
      <w:pPr>
        <w:pStyle w:val="4"/>
        <w:numPr>
          <w:ilvl w:val="0"/>
          <w:numId w:val="3"/>
        </w:numPr>
        <w:spacing w:before="0" w:beforeLines="0" w:after="0" w:afterLines="0" w:line="579" w:lineRule="exact"/>
        <w:ind w:firstLine="640" w:firstLineChars="0"/>
        <w:rPr>
          <w:rFonts w:ascii="仿宋_GB2312" w:eastAsia="仿宋_GB2312"/>
          <w:sz w:val="32"/>
          <w:szCs w:val="32"/>
        </w:rPr>
        <w:pPrChange w:id="72" w:author="gaopan" w:date="2023-04-05T16:23:24Z">
          <w:pPr>
            <w:pStyle w:val="4"/>
            <w:numPr>
              <w:ilvl w:val="0"/>
              <w:numId w:val="3"/>
            </w:numPr>
            <w:spacing w:before="156" w:beforeLines="50" w:after="156" w:afterLines="50" w:line="360" w:lineRule="auto"/>
            <w:ind w:firstLine="640" w:firstLineChars="0"/>
          </w:pPr>
        </w:pPrChange>
      </w:pPr>
      <w:r>
        <w:rPr>
          <w:rFonts w:hint="eastAsia" w:ascii="仿宋_GB2312" w:eastAsia="仿宋_GB2312"/>
          <w:sz w:val="32"/>
          <w:szCs w:val="32"/>
        </w:rPr>
        <w:t>参与市、区司法局组织的与立法工作有关的调研活动</w:t>
      </w:r>
      <w:r>
        <w:rPr>
          <w:rFonts w:ascii="仿宋_GB2312" w:eastAsia="仿宋_GB2312"/>
          <w:sz w:val="32"/>
          <w:szCs w:val="32"/>
        </w:rPr>
        <w:t>，</w:t>
      </w:r>
      <w:r>
        <w:rPr>
          <w:rFonts w:hint="eastAsia" w:ascii="仿宋_GB2312" w:eastAsia="仿宋_GB2312"/>
          <w:sz w:val="32"/>
          <w:szCs w:val="32"/>
        </w:rPr>
        <w:t>开展课题研究</w:t>
      </w:r>
      <w:r>
        <w:rPr>
          <w:rFonts w:ascii="仿宋_GB2312" w:eastAsia="仿宋_GB2312"/>
          <w:sz w:val="32"/>
          <w:szCs w:val="32"/>
        </w:rPr>
        <w:t>；</w:t>
      </w:r>
    </w:p>
    <w:p>
      <w:pPr>
        <w:pStyle w:val="4"/>
        <w:numPr>
          <w:ilvl w:val="0"/>
          <w:numId w:val="3"/>
        </w:numPr>
        <w:spacing w:before="0" w:beforeLines="0" w:after="0" w:afterLines="0" w:line="579" w:lineRule="exact"/>
        <w:ind w:firstLine="640" w:firstLineChars="0"/>
        <w:rPr>
          <w:rFonts w:ascii="仿宋_GB2312" w:eastAsia="仿宋_GB2312"/>
          <w:sz w:val="32"/>
          <w:szCs w:val="32"/>
        </w:rPr>
        <w:pPrChange w:id="73" w:author="gaopan" w:date="2023-04-05T16:23:24Z">
          <w:pPr>
            <w:pStyle w:val="4"/>
            <w:numPr>
              <w:ilvl w:val="0"/>
              <w:numId w:val="3"/>
            </w:numPr>
            <w:spacing w:before="156" w:beforeLines="50" w:after="156" w:afterLines="50" w:line="360" w:lineRule="auto"/>
            <w:ind w:firstLine="640" w:firstLineChars="0"/>
          </w:pPr>
        </w:pPrChange>
      </w:pPr>
      <w:r>
        <w:rPr>
          <w:rFonts w:hint="eastAsia" w:ascii="仿宋_GB2312" w:eastAsia="仿宋_GB2312"/>
          <w:sz w:val="32"/>
          <w:szCs w:val="32"/>
        </w:rPr>
        <w:t>协助</w:t>
      </w:r>
      <w:r>
        <w:rPr>
          <w:rFonts w:ascii="仿宋_GB2312" w:eastAsia="仿宋_GB2312"/>
          <w:sz w:val="32"/>
          <w:szCs w:val="32"/>
        </w:rPr>
        <w:t>市</w:t>
      </w:r>
      <w:r>
        <w:rPr>
          <w:rFonts w:hint="eastAsia" w:ascii="仿宋_GB2312" w:eastAsia="仿宋_GB2312"/>
          <w:sz w:val="32"/>
          <w:szCs w:val="32"/>
        </w:rPr>
        <w:t>、区</w:t>
      </w:r>
      <w:r>
        <w:rPr>
          <w:rFonts w:ascii="仿宋_GB2312" w:eastAsia="仿宋_GB2312"/>
          <w:sz w:val="32"/>
          <w:szCs w:val="32"/>
        </w:rPr>
        <w:t>司法局开展规范性文件清理工作，提出</w:t>
      </w:r>
      <w:r>
        <w:rPr>
          <w:rFonts w:hint="eastAsia" w:ascii="仿宋_GB2312" w:eastAsia="仿宋_GB2312"/>
          <w:sz w:val="32"/>
          <w:szCs w:val="32"/>
        </w:rPr>
        <w:t>修改、废止或者重新制定的</w:t>
      </w:r>
      <w:r>
        <w:rPr>
          <w:rFonts w:ascii="仿宋_GB2312" w:eastAsia="仿宋_GB2312"/>
          <w:sz w:val="32"/>
          <w:szCs w:val="32"/>
        </w:rPr>
        <w:t>意见和建议；</w:t>
      </w:r>
    </w:p>
    <w:p>
      <w:pPr>
        <w:pStyle w:val="4"/>
        <w:numPr>
          <w:ilvl w:val="0"/>
          <w:numId w:val="3"/>
        </w:numPr>
        <w:spacing w:before="0" w:beforeLines="0" w:after="0" w:afterLines="0" w:line="579" w:lineRule="exact"/>
        <w:ind w:firstLine="640" w:firstLineChars="0"/>
        <w:rPr>
          <w:rFonts w:ascii="仿宋_GB2312" w:eastAsia="仿宋_GB2312"/>
          <w:sz w:val="32"/>
          <w:szCs w:val="32"/>
        </w:rPr>
        <w:pPrChange w:id="74" w:author="gaopan" w:date="2023-04-05T16:23:24Z">
          <w:pPr>
            <w:pStyle w:val="4"/>
            <w:numPr>
              <w:ilvl w:val="0"/>
              <w:numId w:val="3"/>
            </w:numPr>
            <w:spacing w:before="156" w:beforeLines="50" w:after="156" w:afterLines="50" w:line="360" w:lineRule="auto"/>
            <w:ind w:firstLine="640" w:firstLineChars="0"/>
          </w:pPr>
        </w:pPrChange>
      </w:pPr>
      <w:r>
        <w:rPr>
          <w:rFonts w:ascii="仿宋_GB2312" w:eastAsia="仿宋_GB2312"/>
          <w:sz w:val="32"/>
          <w:szCs w:val="32"/>
        </w:rPr>
        <w:t>通过座谈、</w:t>
      </w:r>
      <w:r>
        <w:rPr>
          <w:rFonts w:hint="eastAsia" w:ascii="仿宋_GB2312" w:eastAsia="仿宋_GB2312"/>
          <w:sz w:val="32"/>
          <w:szCs w:val="32"/>
        </w:rPr>
        <w:t>听证、</w:t>
      </w:r>
      <w:r>
        <w:rPr>
          <w:rFonts w:ascii="仿宋_GB2312" w:eastAsia="仿宋_GB2312"/>
          <w:sz w:val="32"/>
          <w:szCs w:val="32"/>
        </w:rPr>
        <w:t>走访、问卷调查等方式组织</w:t>
      </w:r>
      <w:r>
        <w:rPr>
          <w:rFonts w:hint="eastAsia" w:ascii="仿宋_GB2312" w:eastAsia="仿宋_GB2312"/>
          <w:sz w:val="32"/>
          <w:szCs w:val="32"/>
        </w:rPr>
        <w:t>街道</w:t>
      </w:r>
      <w:r>
        <w:rPr>
          <w:rFonts w:ascii="仿宋_GB2312" w:eastAsia="仿宋_GB2312"/>
          <w:sz w:val="32"/>
          <w:szCs w:val="32"/>
        </w:rPr>
        <w:t>辖区</w:t>
      </w:r>
      <w:r>
        <w:rPr>
          <w:rFonts w:hint="eastAsia" w:ascii="仿宋_GB2312" w:eastAsia="仿宋_GB2312"/>
          <w:sz w:val="32"/>
          <w:szCs w:val="32"/>
        </w:rPr>
        <w:t>群众、企业、基层组织</w:t>
      </w:r>
      <w:r>
        <w:rPr>
          <w:rFonts w:ascii="仿宋_GB2312" w:eastAsia="仿宋_GB2312"/>
          <w:sz w:val="32"/>
          <w:szCs w:val="32"/>
        </w:rPr>
        <w:t>对法规规章草案提出意见和建议；</w:t>
      </w:r>
    </w:p>
    <w:p>
      <w:pPr>
        <w:pStyle w:val="4"/>
        <w:numPr>
          <w:ilvl w:val="0"/>
          <w:numId w:val="3"/>
        </w:numPr>
        <w:spacing w:before="0" w:beforeLines="0" w:after="0" w:afterLines="0" w:line="579" w:lineRule="exact"/>
        <w:ind w:firstLine="640" w:firstLineChars="0"/>
        <w:rPr>
          <w:rFonts w:ascii="仿宋_GB2312" w:eastAsia="仿宋_GB2312"/>
          <w:sz w:val="32"/>
          <w:szCs w:val="32"/>
        </w:rPr>
        <w:pPrChange w:id="75" w:author="gaopan" w:date="2023-04-05T16:23:24Z">
          <w:pPr>
            <w:pStyle w:val="4"/>
            <w:numPr>
              <w:ilvl w:val="0"/>
              <w:numId w:val="3"/>
            </w:numPr>
            <w:spacing w:before="156" w:beforeLines="50" w:after="156" w:afterLines="50" w:line="360" w:lineRule="auto"/>
            <w:ind w:firstLine="640" w:firstLineChars="0"/>
          </w:pPr>
        </w:pPrChange>
      </w:pPr>
      <w:r>
        <w:rPr>
          <w:rFonts w:hint="eastAsia" w:ascii="仿宋_GB2312" w:eastAsia="仿宋_GB2312"/>
          <w:sz w:val="32"/>
          <w:szCs w:val="32"/>
        </w:rPr>
        <w:t>开展立法后评估工作，发现、</w:t>
      </w:r>
      <w:r>
        <w:rPr>
          <w:rFonts w:ascii="仿宋_GB2312" w:eastAsia="仿宋_GB2312"/>
          <w:sz w:val="32"/>
          <w:szCs w:val="32"/>
        </w:rPr>
        <w:t>收集、反馈法规规章施行</w:t>
      </w:r>
      <w:r>
        <w:rPr>
          <w:rFonts w:hint="eastAsia" w:ascii="仿宋_GB2312" w:eastAsia="仿宋_GB2312"/>
          <w:sz w:val="32"/>
          <w:szCs w:val="32"/>
        </w:rPr>
        <w:t>过程</w:t>
      </w:r>
      <w:r>
        <w:rPr>
          <w:rFonts w:ascii="仿宋_GB2312" w:eastAsia="仿宋_GB2312"/>
          <w:sz w:val="32"/>
          <w:szCs w:val="32"/>
        </w:rPr>
        <w:t>中存在的问题，</w:t>
      </w:r>
      <w:r>
        <w:rPr>
          <w:rFonts w:hint="eastAsia" w:ascii="仿宋_GB2312" w:eastAsia="仿宋_GB2312"/>
          <w:sz w:val="32"/>
          <w:szCs w:val="32"/>
        </w:rPr>
        <w:t>形成立法后评估报告；</w:t>
      </w:r>
    </w:p>
    <w:p>
      <w:pPr>
        <w:pStyle w:val="4"/>
        <w:numPr>
          <w:ilvl w:val="0"/>
          <w:numId w:val="3"/>
        </w:numPr>
        <w:spacing w:before="0" w:beforeLines="0" w:after="0" w:afterLines="0" w:line="579" w:lineRule="exact"/>
        <w:ind w:firstLine="640" w:firstLineChars="0"/>
        <w:rPr>
          <w:rFonts w:ascii="仿宋_GB2312" w:eastAsia="仿宋_GB2312"/>
          <w:sz w:val="32"/>
          <w:szCs w:val="32"/>
        </w:rPr>
        <w:pPrChange w:id="76" w:author="gaopan" w:date="2023-04-05T16:23:24Z">
          <w:pPr>
            <w:pStyle w:val="4"/>
            <w:numPr>
              <w:ilvl w:val="0"/>
              <w:numId w:val="3"/>
            </w:numPr>
            <w:spacing w:before="156" w:beforeLines="50" w:after="156" w:afterLines="50" w:line="360" w:lineRule="auto"/>
            <w:ind w:firstLine="640" w:firstLineChars="0"/>
          </w:pPr>
        </w:pPrChange>
      </w:pPr>
      <w:r>
        <w:rPr>
          <w:rFonts w:hint="eastAsia" w:ascii="仿宋_GB2312" w:eastAsia="仿宋_GB2312"/>
          <w:sz w:val="32"/>
          <w:szCs w:val="32"/>
        </w:rPr>
        <w:t>建立健全立法</w:t>
      </w:r>
      <w:r>
        <w:rPr>
          <w:rFonts w:hint="eastAsia" w:ascii="仿宋_GB2312" w:eastAsia="仿宋_GB2312"/>
          <w:sz w:val="32"/>
          <w:szCs w:val="32"/>
          <w:lang w:eastAsia="zh-CN"/>
        </w:rPr>
        <w:t>专家</w:t>
      </w:r>
      <w:r>
        <w:rPr>
          <w:rFonts w:hint="eastAsia" w:ascii="仿宋_GB2312" w:eastAsia="仿宋_GB2312"/>
          <w:sz w:val="32"/>
          <w:szCs w:val="32"/>
        </w:rPr>
        <w:t>智库，加强与高校交流合作，吸纳法官、检察官、执法人员</w:t>
      </w:r>
      <w:r>
        <w:rPr>
          <w:rFonts w:hint="eastAsia" w:ascii="仿宋_GB2312" w:eastAsia="仿宋_GB2312"/>
          <w:sz w:val="32"/>
          <w:szCs w:val="32"/>
          <w:lang w:eastAsia="zh-CN"/>
        </w:rPr>
        <w:t>、</w:t>
      </w:r>
      <w:r>
        <w:rPr>
          <w:rFonts w:hint="eastAsia" w:ascii="仿宋_GB2312" w:eastAsia="仿宋_GB2312"/>
          <w:sz w:val="32"/>
          <w:szCs w:val="32"/>
        </w:rPr>
        <w:t>律师</w:t>
      </w:r>
      <w:r>
        <w:rPr>
          <w:rFonts w:hint="eastAsia" w:ascii="仿宋_GB2312" w:eastAsia="仿宋_GB2312"/>
          <w:sz w:val="32"/>
          <w:szCs w:val="32"/>
          <w:lang w:eastAsia="zh-CN"/>
        </w:rPr>
        <w:t>、行业专业人士</w:t>
      </w:r>
      <w:r>
        <w:rPr>
          <w:rFonts w:hint="eastAsia" w:ascii="仿宋_GB2312" w:eastAsia="仿宋_GB2312"/>
          <w:sz w:val="32"/>
          <w:szCs w:val="32"/>
        </w:rPr>
        <w:t>等</w:t>
      </w:r>
      <w:r>
        <w:rPr>
          <w:rFonts w:hint="eastAsia" w:ascii="仿宋_GB2312" w:eastAsia="仿宋_GB2312"/>
          <w:sz w:val="32"/>
          <w:szCs w:val="32"/>
          <w:lang w:eastAsia="zh-CN"/>
        </w:rPr>
        <w:t>加入</w:t>
      </w:r>
      <w:r>
        <w:rPr>
          <w:rFonts w:hint="eastAsia" w:ascii="仿宋_GB2312" w:eastAsia="仿宋_GB2312"/>
          <w:sz w:val="32"/>
          <w:szCs w:val="32"/>
        </w:rPr>
        <w:t>，提高立法建议的专业水平；</w:t>
      </w:r>
    </w:p>
    <w:p>
      <w:pPr>
        <w:pStyle w:val="4"/>
        <w:numPr>
          <w:ilvl w:val="0"/>
          <w:numId w:val="3"/>
        </w:numPr>
        <w:spacing w:before="0" w:beforeLines="0" w:after="0" w:afterLines="0" w:line="579" w:lineRule="exact"/>
        <w:ind w:firstLine="640" w:firstLineChars="0"/>
        <w:rPr>
          <w:rFonts w:ascii="仿宋_GB2312" w:eastAsia="仿宋_GB2312"/>
          <w:sz w:val="32"/>
          <w:szCs w:val="32"/>
        </w:rPr>
        <w:pPrChange w:id="77" w:author="gaopan" w:date="2023-04-05T16:23:24Z">
          <w:pPr>
            <w:pStyle w:val="4"/>
            <w:numPr>
              <w:ilvl w:val="0"/>
              <w:numId w:val="3"/>
            </w:numPr>
            <w:spacing w:before="156" w:beforeLines="50" w:after="156" w:afterLines="50" w:line="360" w:lineRule="auto"/>
            <w:ind w:firstLine="640" w:firstLineChars="0"/>
          </w:pPr>
        </w:pPrChange>
      </w:pPr>
      <w:r>
        <w:rPr>
          <w:rFonts w:hint="eastAsia" w:ascii="仿宋_GB2312" w:eastAsia="仿宋_GB2312"/>
          <w:sz w:val="32"/>
          <w:szCs w:val="32"/>
          <w:lang w:eastAsia="zh-CN"/>
        </w:rPr>
        <w:t>立足基层治理实践，</w:t>
      </w:r>
      <w:r>
        <w:rPr>
          <w:rFonts w:hint="eastAsia" w:ascii="仿宋_GB2312" w:eastAsia="仿宋_GB2312"/>
          <w:sz w:val="32"/>
          <w:szCs w:val="32"/>
        </w:rPr>
        <w:t>探索立法建议征集与形成工作机制</w:t>
      </w:r>
      <w:r>
        <w:rPr>
          <w:rFonts w:hint="eastAsia" w:ascii="仿宋_GB2312" w:eastAsia="仿宋_GB2312"/>
          <w:sz w:val="32"/>
          <w:szCs w:val="32"/>
          <w:lang w:eastAsia="zh-CN"/>
        </w:rPr>
        <w:t>；</w:t>
      </w:r>
    </w:p>
    <w:p>
      <w:pPr>
        <w:pStyle w:val="4"/>
        <w:numPr>
          <w:ilvl w:val="0"/>
          <w:numId w:val="3"/>
        </w:numPr>
        <w:spacing w:before="0" w:beforeLines="0" w:after="0" w:afterLines="0" w:line="579" w:lineRule="exact"/>
        <w:ind w:firstLine="640" w:firstLineChars="0"/>
        <w:rPr>
          <w:rFonts w:ascii="仿宋_GB2312" w:eastAsia="仿宋_GB2312"/>
          <w:sz w:val="32"/>
          <w:szCs w:val="32"/>
        </w:rPr>
        <w:pPrChange w:id="78" w:author="gaopan" w:date="2023-04-05T16:23:24Z">
          <w:pPr>
            <w:pStyle w:val="4"/>
            <w:numPr>
              <w:ilvl w:val="0"/>
              <w:numId w:val="3"/>
            </w:numPr>
            <w:spacing w:before="156" w:beforeLines="50" w:after="156" w:afterLines="50" w:line="360" w:lineRule="auto"/>
            <w:ind w:firstLine="640" w:firstLineChars="0"/>
          </w:pPr>
        </w:pPrChange>
      </w:pPr>
      <w:r>
        <w:rPr>
          <w:rFonts w:hint="eastAsia" w:ascii="仿宋_GB2312" w:eastAsia="仿宋_GB2312"/>
          <w:sz w:val="32"/>
          <w:szCs w:val="32"/>
          <w:lang w:eastAsia="zh-CN"/>
        </w:rPr>
        <w:t>探索</w:t>
      </w:r>
      <w:r>
        <w:rPr>
          <w:rFonts w:hint="eastAsia" w:ascii="仿宋_GB2312" w:eastAsia="仿宋_GB2312"/>
          <w:sz w:val="32"/>
          <w:szCs w:val="32"/>
        </w:rPr>
        <w:t>智慧立法</w:t>
      </w:r>
      <w:r>
        <w:rPr>
          <w:rFonts w:hint="eastAsia" w:ascii="仿宋_GB2312" w:eastAsia="仿宋_GB2312"/>
          <w:sz w:val="32"/>
          <w:szCs w:val="32"/>
          <w:lang w:eastAsia="zh-CN"/>
        </w:rPr>
        <w:t>建设</w:t>
      </w:r>
      <w:r>
        <w:rPr>
          <w:rFonts w:hint="eastAsia" w:ascii="仿宋_GB2312" w:eastAsia="仿宋_GB2312"/>
          <w:sz w:val="32"/>
          <w:szCs w:val="32"/>
        </w:rPr>
        <w:t>；</w:t>
      </w:r>
    </w:p>
    <w:p>
      <w:pPr>
        <w:pStyle w:val="4"/>
        <w:numPr>
          <w:ilvl w:val="0"/>
          <w:numId w:val="3"/>
        </w:numPr>
        <w:spacing w:before="0" w:beforeLines="0" w:after="0" w:afterLines="0" w:line="579" w:lineRule="exact"/>
        <w:ind w:firstLine="640" w:firstLineChars="0"/>
        <w:rPr>
          <w:rFonts w:ascii="仿宋_GB2312" w:eastAsia="仿宋_GB2312"/>
          <w:sz w:val="32"/>
          <w:szCs w:val="32"/>
        </w:rPr>
        <w:pPrChange w:id="79" w:author="gaopan" w:date="2023-04-05T16:23:24Z">
          <w:pPr>
            <w:pStyle w:val="4"/>
            <w:numPr>
              <w:ilvl w:val="0"/>
              <w:numId w:val="3"/>
            </w:numPr>
            <w:spacing w:before="156" w:beforeLines="50" w:after="156" w:afterLines="50" w:line="360" w:lineRule="auto"/>
            <w:ind w:firstLine="640" w:firstLineChars="0"/>
          </w:pPr>
        </w:pPrChange>
      </w:pPr>
      <w:r>
        <w:rPr>
          <w:rFonts w:ascii="仿宋_GB2312" w:eastAsia="仿宋_GB2312"/>
          <w:sz w:val="32"/>
          <w:szCs w:val="32"/>
        </w:rPr>
        <w:t>其他与</w:t>
      </w:r>
      <w:r>
        <w:rPr>
          <w:rFonts w:hint="eastAsia" w:ascii="仿宋_GB2312" w:eastAsia="仿宋_GB2312"/>
          <w:sz w:val="32"/>
          <w:szCs w:val="32"/>
          <w:lang w:eastAsia="zh-CN"/>
        </w:rPr>
        <w:t>立法联系点</w:t>
      </w:r>
      <w:r>
        <w:rPr>
          <w:rFonts w:hint="eastAsia" w:ascii="仿宋_GB2312" w:eastAsia="仿宋_GB2312"/>
          <w:sz w:val="32"/>
          <w:szCs w:val="32"/>
        </w:rPr>
        <w:t>相关的工作事务</w:t>
      </w:r>
      <w:r>
        <w:rPr>
          <w:rFonts w:ascii="仿宋_GB2312" w:eastAsia="仿宋_GB2312"/>
          <w:sz w:val="32"/>
          <w:szCs w:val="32"/>
        </w:rPr>
        <w:t>。</w:t>
      </w:r>
    </w:p>
    <w:p>
      <w:pPr>
        <w:pStyle w:val="4"/>
        <w:numPr>
          <w:ilvl w:val="0"/>
          <w:numId w:val="2"/>
        </w:numPr>
        <w:spacing w:before="0" w:beforeLines="0" w:after="0" w:afterLines="0" w:line="579" w:lineRule="exact"/>
        <w:ind w:left="0" w:firstLine="640"/>
        <w:rPr>
          <w:rFonts w:ascii="仿宋_GB2312" w:eastAsia="仿宋_GB2312"/>
          <w:sz w:val="32"/>
          <w:szCs w:val="32"/>
        </w:rPr>
        <w:pPrChange w:id="80" w:author="gaopan" w:date="2023-04-05T16:23:24Z">
          <w:pPr>
            <w:pStyle w:val="4"/>
            <w:numPr>
              <w:ilvl w:val="0"/>
              <w:numId w:val="2"/>
            </w:numPr>
            <w:spacing w:before="156" w:beforeLines="50" w:after="156" w:afterLines="50" w:line="360" w:lineRule="auto"/>
            <w:ind w:left="0" w:firstLine="640"/>
          </w:pPr>
        </w:pPrChange>
      </w:pPr>
      <w:del w:id="81" w:author="gaopan" w:date="2023-04-05T16:29:36Z">
        <w:r>
          <w:rPr>
            <w:rFonts w:hint="eastAsia" w:ascii="仿宋_GB2312" w:eastAsia="仿宋_GB2312"/>
            <w:sz w:val="32"/>
            <w:szCs w:val="32"/>
          </w:rPr>
          <w:delText xml:space="preserve"> </w:delText>
        </w:r>
      </w:del>
      <w:r>
        <w:rPr>
          <w:rFonts w:hint="eastAsia" w:ascii="仿宋_GB2312" w:eastAsia="仿宋_GB2312"/>
          <w:sz w:val="32"/>
          <w:szCs w:val="32"/>
        </w:rPr>
        <w:t>开展立法建议工作的法规规章草案包括：</w:t>
      </w:r>
    </w:p>
    <w:p>
      <w:pPr>
        <w:pStyle w:val="4"/>
        <w:numPr>
          <w:ilvl w:val="0"/>
          <w:numId w:val="4"/>
        </w:numPr>
        <w:spacing w:before="0" w:beforeLines="0" w:after="0" w:afterLines="0" w:line="579" w:lineRule="exact"/>
        <w:ind w:firstLine="640" w:firstLineChars="0"/>
        <w:rPr>
          <w:rFonts w:ascii="仿宋_GB2312" w:eastAsia="仿宋_GB2312"/>
          <w:sz w:val="32"/>
          <w:szCs w:val="32"/>
        </w:rPr>
        <w:pPrChange w:id="82" w:author="gaopan" w:date="2023-04-05T16:23:24Z">
          <w:pPr>
            <w:pStyle w:val="4"/>
            <w:numPr>
              <w:ilvl w:val="0"/>
              <w:numId w:val="4"/>
            </w:numPr>
            <w:spacing w:before="156" w:beforeLines="50" w:after="156" w:afterLines="50" w:line="360" w:lineRule="auto"/>
            <w:ind w:firstLine="640" w:firstLineChars="0"/>
          </w:pPr>
        </w:pPrChange>
      </w:pPr>
      <w:r>
        <w:rPr>
          <w:rFonts w:hint="eastAsia" w:ascii="仿宋_GB2312" w:eastAsia="仿宋_GB2312"/>
          <w:sz w:val="32"/>
          <w:szCs w:val="32"/>
        </w:rPr>
        <w:t>以市政府议案形式提请深圳市人民代表大会及其常务委员会审议的深圳经济特区法规和深圳市</w:t>
      </w:r>
      <w:r>
        <w:rPr>
          <w:rFonts w:hint="eastAsia" w:ascii="仿宋_GB2312" w:eastAsia="仿宋_GB2312"/>
          <w:sz w:val="32"/>
          <w:szCs w:val="32"/>
          <w:lang w:eastAsia="zh-CN"/>
        </w:rPr>
        <w:t>地方</w:t>
      </w:r>
      <w:r>
        <w:rPr>
          <w:rFonts w:hint="eastAsia" w:ascii="仿宋_GB2312" w:eastAsia="仿宋_GB2312"/>
          <w:sz w:val="32"/>
          <w:szCs w:val="32"/>
        </w:rPr>
        <w:t>法规草案；</w:t>
      </w:r>
    </w:p>
    <w:p>
      <w:pPr>
        <w:pStyle w:val="4"/>
        <w:numPr>
          <w:ilvl w:val="0"/>
          <w:numId w:val="4"/>
        </w:numPr>
        <w:spacing w:before="0" w:beforeLines="0" w:after="0" w:afterLines="0" w:line="579" w:lineRule="exact"/>
        <w:ind w:firstLine="640" w:firstLineChars="0"/>
        <w:rPr>
          <w:rFonts w:ascii="仿宋_GB2312" w:eastAsia="仿宋_GB2312"/>
          <w:sz w:val="32"/>
          <w:szCs w:val="32"/>
        </w:rPr>
        <w:pPrChange w:id="83" w:author="gaopan" w:date="2023-04-05T16:23:24Z">
          <w:pPr>
            <w:pStyle w:val="4"/>
            <w:numPr>
              <w:ilvl w:val="0"/>
              <w:numId w:val="4"/>
            </w:numPr>
            <w:spacing w:before="156" w:beforeLines="50" w:after="156" w:afterLines="50" w:line="360" w:lineRule="auto"/>
            <w:ind w:firstLine="640" w:firstLineChars="0"/>
          </w:pPr>
        </w:pPrChange>
      </w:pPr>
      <w:r>
        <w:rPr>
          <w:rFonts w:hint="eastAsia" w:ascii="仿宋_GB2312" w:eastAsia="仿宋_GB2312"/>
          <w:sz w:val="32"/>
          <w:szCs w:val="32"/>
        </w:rPr>
        <w:t>市政府规章草案；</w:t>
      </w:r>
    </w:p>
    <w:p>
      <w:pPr>
        <w:pStyle w:val="4"/>
        <w:numPr>
          <w:ilvl w:val="0"/>
          <w:numId w:val="4"/>
        </w:numPr>
        <w:spacing w:before="0" w:beforeLines="0" w:after="0" w:afterLines="0" w:line="579" w:lineRule="exact"/>
        <w:ind w:firstLine="640" w:firstLineChars="0"/>
        <w:rPr>
          <w:rFonts w:ascii="仿宋_GB2312" w:eastAsia="仿宋_GB2312"/>
          <w:sz w:val="32"/>
          <w:szCs w:val="32"/>
        </w:rPr>
        <w:pPrChange w:id="84" w:author="gaopan" w:date="2023-04-05T16:23:24Z">
          <w:pPr>
            <w:pStyle w:val="4"/>
            <w:numPr>
              <w:ilvl w:val="0"/>
              <w:numId w:val="4"/>
            </w:numPr>
            <w:spacing w:before="156" w:beforeLines="50" w:after="156" w:afterLines="50" w:line="360" w:lineRule="auto"/>
            <w:ind w:firstLine="640" w:firstLineChars="0"/>
          </w:pPr>
        </w:pPrChange>
      </w:pPr>
      <w:r>
        <w:rPr>
          <w:rFonts w:hint="eastAsia" w:ascii="仿宋_GB2312" w:eastAsia="仿宋_GB2312"/>
          <w:sz w:val="32"/>
          <w:szCs w:val="32"/>
        </w:rPr>
        <w:t>其他与基层治理关系密切的法规</w:t>
      </w:r>
      <w:r>
        <w:rPr>
          <w:rFonts w:hint="eastAsia" w:ascii="仿宋_GB2312" w:eastAsia="仿宋_GB2312"/>
          <w:sz w:val="32"/>
          <w:szCs w:val="32"/>
          <w:lang w:eastAsia="zh-CN"/>
        </w:rPr>
        <w:t>规章</w:t>
      </w:r>
      <w:r>
        <w:rPr>
          <w:rFonts w:hint="eastAsia" w:ascii="仿宋_GB2312" w:eastAsia="仿宋_GB2312"/>
          <w:sz w:val="32"/>
          <w:szCs w:val="32"/>
        </w:rPr>
        <w:t>草案。</w:t>
      </w:r>
    </w:p>
    <w:p>
      <w:pPr>
        <w:pStyle w:val="4"/>
        <w:numPr>
          <w:ilvl w:val="0"/>
          <w:numId w:val="2"/>
        </w:numPr>
        <w:spacing w:before="0" w:beforeLines="0" w:after="0" w:afterLines="0" w:line="579" w:lineRule="exact"/>
        <w:ind w:left="0" w:firstLine="640"/>
        <w:rPr>
          <w:rFonts w:ascii="仿宋_GB2312" w:eastAsia="仿宋_GB2312"/>
          <w:sz w:val="32"/>
          <w:szCs w:val="32"/>
        </w:rPr>
        <w:pPrChange w:id="85" w:author="gaopan" w:date="2023-04-05T16:23:24Z">
          <w:pPr>
            <w:pStyle w:val="4"/>
            <w:numPr>
              <w:ilvl w:val="0"/>
              <w:numId w:val="2"/>
            </w:numPr>
            <w:spacing w:before="156" w:beforeLines="50" w:after="156" w:afterLines="50" w:line="360" w:lineRule="auto"/>
            <w:ind w:left="0" w:firstLine="640"/>
          </w:pPr>
        </w:pPrChange>
      </w:pPr>
      <w:r>
        <w:rPr>
          <w:rFonts w:hint="eastAsia" w:ascii="仿宋_GB2312" w:eastAsia="仿宋_GB2312"/>
          <w:sz w:val="32"/>
          <w:szCs w:val="32"/>
        </w:rPr>
        <w:t>在市政府编制并发布当年度的立法工作计划后，</w:t>
      </w:r>
      <w:r>
        <w:rPr>
          <w:rFonts w:hint="eastAsia" w:ascii="仿宋_GB2312" w:eastAsia="仿宋_GB2312"/>
          <w:sz w:val="32"/>
          <w:szCs w:val="32"/>
          <w:lang w:eastAsia="zh-CN"/>
        </w:rPr>
        <w:t>立法联系点</w:t>
      </w:r>
      <w:r>
        <w:rPr>
          <w:rFonts w:hint="eastAsia" w:ascii="仿宋_GB2312" w:eastAsia="仿宋_GB2312"/>
          <w:sz w:val="32"/>
          <w:szCs w:val="32"/>
        </w:rPr>
        <w:t>应当根据市政府立法计划，并结合基层治理实际情况，编制</w:t>
      </w:r>
      <w:r>
        <w:rPr>
          <w:rFonts w:hint="eastAsia" w:ascii="仿宋_GB2312" w:eastAsia="仿宋_GB2312"/>
          <w:sz w:val="32"/>
          <w:szCs w:val="32"/>
          <w:lang w:eastAsia="zh-CN"/>
        </w:rPr>
        <w:t>立法联系点</w:t>
      </w:r>
      <w:r>
        <w:rPr>
          <w:rFonts w:hint="eastAsia" w:ascii="仿宋_GB2312" w:eastAsia="仿宋_GB2312"/>
          <w:sz w:val="32"/>
          <w:szCs w:val="32"/>
        </w:rPr>
        <w:t>当年度的工作计划。</w:t>
      </w:r>
    </w:p>
    <w:p>
      <w:pPr>
        <w:pStyle w:val="4"/>
        <w:numPr>
          <w:ilvl w:val="0"/>
          <w:numId w:val="2"/>
        </w:numPr>
        <w:spacing w:before="0" w:beforeLines="0" w:after="0" w:afterLines="0" w:line="579" w:lineRule="exact"/>
        <w:ind w:left="0" w:firstLine="640"/>
        <w:rPr>
          <w:rFonts w:ascii="CESI仿宋-GB2312" w:hAnsi="CESI仿宋-GB2312" w:eastAsia="CESI仿宋-GB2312" w:cs="CESI仿宋-GB2312"/>
          <w:sz w:val="32"/>
          <w:szCs w:val="32"/>
        </w:rPr>
        <w:pPrChange w:id="86" w:author="gaopan" w:date="2023-04-05T16:23:24Z">
          <w:pPr>
            <w:pStyle w:val="4"/>
            <w:numPr>
              <w:ilvl w:val="0"/>
              <w:numId w:val="2"/>
            </w:numPr>
            <w:spacing w:before="156" w:beforeLines="50" w:after="156" w:afterLines="50" w:line="360" w:lineRule="auto"/>
            <w:ind w:left="0" w:firstLine="640"/>
          </w:pPr>
        </w:pPrChange>
      </w:pPr>
      <w:r>
        <w:rPr>
          <w:rFonts w:hint="eastAsia" w:ascii="CESI仿宋-GB2312" w:hAnsi="CESI仿宋-GB2312" w:eastAsia="CESI仿宋-GB2312" w:cs="CESI仿宋-GB2312"/>
          <w:sz w:val="32"/>
          <w:szCs w:val="32"/>
          <w:lang w:eastAsia="zh-CN"/>
        </w:rPr>
        <w:t>立法联系点主要围绕</w:t>
      </w:r>
      <w:r>
        <w:rPr>
          <w:rFonts w:hint="eastAsia" w:ascii="CESI仿宋-GB2312" w:hAnsi="CESI仿宋-GB2312" w:eastAsia="CESI仿宋-GB2312" w:cs="CESI仿宋-GB2312"/>
          <w:sz w:val="32"/>
          <w:szCs w:val="32"/>
        </w:rPr>
        <w:t>市政府工作计划中</w:t>
      </w:r>
      <w:ins w:id="87" w:author="gaopan" w:date="2023-04-05T16:46:40Z">
        <w:r>
          <w:rPr>
            <w:rFonts w:hint="eastAsia" w:ascii="CESI仿宋-GB2312" w:hAnsi="CESI仿宋-GB2312" w:eastAsia="CESI仿宋-GB2312" w:cs="CESI仿宋-GB2312"/>
            <w:sz w:val="32"/>
            <w:szCs w:val="32"/>
            <w:lang w:eastAsia="zh-CN"/>
          </w:rPr>
          <w:t>的</w:t>
        </w:r>
      </w:ins>
      <w:del w:id="88" w:author="gaopan" w:date="2023-04-05T16:46:44Z">
        <w:r>
          <w:rPr>
            <w:rFonts w:hint="eastAsia" w:ascii="CESI仿宋-GB2312" w:hAnsi="CESI仿宋-GB2312" w:eastAsia="CESI仿宋-GB2312" w:cs="CESI仿宋-GB2312"/>
            <w:sz w:val="32"/>
            <w:szCs w:val="32"/>
          </w:rPr>
          <w:delText>被列为</w:delText>
        </w:r>
      </w:del>
      <w:r>
        <w:rPr>
          <w:rFonts w:hint="eastAsia" w:ascii="CESI仿宋-GB2312" w:hAnsi="CESI仿宋-GB2312" w:eastAsia="CESI仿宋-GB2312" w:cs="CESI仿宋-GB2312"/>
          <w:sz w:val="32"/>
          <w:szCs w:val="32"/>
        </w:rPr>
        <w:t>当年拟提请审议项目开展</w:t>
      </w:r>
      <w:r>
        <w:rPr>
          <w:rFonts w:hint="eastAsia" w:ascii="CESI仿宋-GB2312" w:hAnsi="CESI仿宋-GB2312" w:eastAsia="CESI仿宋-GB2312" w:cs="CESI仿宋-GB2312"/>
          <w:sz w:val="32"/>
          <w:szCs w:val="32"/>
          <w:lang w:eastAsia="zh-CN"/>
        </w:rPr>
        <w:t>立法建议</w:t>
      </w:r>
      <w:r>
        <w:rPr>
          <w:rFonts w:hint="eastAsia" w:ascii="CESI仿宋-GB2312" w:hAnsi="CESI仿宋-GB2312" w:eastAsia="CESI仿宋-GB2312" w:cs="CESI仿宋-GB2312"/>
          <w:sz w:val="32"/>
          <w:szCs w:val="32"/>
        </w:rPr>
        <w:t>工作，应当坚持聚焦基层、适当覆盖的原则，在总数上不少于适当比例。</w:t>
      </w:r>
    </w:p>
    <w:p>
      <w:pPr>
        <w:pStyle w:val="4"/>
        <w:numPr>
          <w:ilvl w:val="0"/>
          <w:numId w:val="2"/>
        </w:numPr>
        <w:spacing w:before="0" w:beforeLines="0" w:after="0" w:afterLines="0" w:line="579" w:lineRule="exact"/>
        <w:ind w:left="0" w:firstLine="640"/>
        <w:rPr>
          <w:rFonts w:ascii="仿宋_GB2312" w:eastAsia="仿宋_GB2312"/>
          <w:sz w:val="32"/>
          <w:szCs w:val="32"/>
        </w:rPr>
        <w:pPrChange w:id="89" w:author="gaopan" w:date="2023-04-05T16:23:24Z">
          <w:pPr>
            <w:pStyle w:val="4"/>
            <w:numPr>
              <w:ilvl w:val="0"/>
              <w:numId w:val="2"/>
            </w:numPr>
            <w:spacing w:before="156" w:beforeLines="50" w:after="156" w:afterLines="50" w:line="360" w:lineRule="auto"/>
            <w:ind w:left="0" w:firstLine="640"/>
          </w:pPr>
        </w:pPrChange>
      </w:pPr>
      <w:r>
        <w:rPr>
          <w:rFonts w:hint="eastAsia" w:ascii="仿宋_GB2312" w:eastAsia="仿宋_GB2312"/>
          <w:sz w:val="32"/>
          <w:szCs w:val="32"/>
        </w:rPr>
        <w:t>立法联系点通过议事会开展立法建议工作，包括召集与立法有关的</w:t>
      </w:r>
      <w:r>
        <w:rPr>
          <w:rFonts w:hint="eastAsia" w:ascii="仿宋_GB2312" w:eastAsia="仿宋_GB2312"/>
          <w:sz w:val="32"/>
          <w:szCs w:val="32"/>
          <w:lang w:eastAsia="zh-CN"/>
        </w:rPr>
        <w:t>协商会、</w:t>
      </w:r>
      <w:r>
        <w:rPr>
          <w:rFonts w:hint="eastAsia" w:ascii="仿宋_GB2312" w:eastAsia="仿宋_GB2312"/>
          <w:sz w:val="32"/>
          <w:szCs w:val="32"/>
        </w:rPr>
        <w:t>座谈会、论证会，必要时召开听证会。</w:t>
      </w:r>
    </w:p>
    <w:p>
      <w:pPr>
        <w:pStyle w:val="4"/>
        <w:numPr>
          <w:ilvl w:val="0"/>
          <w:numId w:val="2"/>
        </w:numPr>
        <w:spacing w:before="0" w:beforeLines="0" w:after="0" w:afterLines="0" w:line="579" w:lineRule="exact"/>
        <w:ind w:left="0" w:firstLine="640"/>
        <w:rPr>
          <w:ins w:id="91" w:author="gaopan" w:date="2023-04-05T16:24:08Z"/>
          <w:rFonts w:ascii="仿宋_GB2312" w:eastAsia="仿宋_GB2312"/>
          <w:sz w:val="32"/>
          <w:szCs w:val="32"/>
        </w:rPr>
        <w:pPrChange w:id="90" w:author="gaopan" w:date="2023-04-05T16:23:24Z">
          <w:pPr>
            <w:pStyle w:val="4"/>
            <w:numPr>
              <w:ilvl w:val="0"/>
              <w:numId w:val="2"/>
            </w:numPr>
            <w:spacing w:before="156" w:beforeLines="50" w:after="156" w:afterLines="50" w:line="360" w:lineRule="auto"/>
            <w:ind w:left="0" w:firstLine="640"/>
          </w:pPr>
        </w:pPrChange>
      </w:pPr>
      <w:r>
        <w:rPr>
          <w:rFonts w:hint="eastAsia" w:ascii="仿宋_GB2312" w:eastAsia="仿宋_GB2312"/>
          <w:sz w:val="32"/>
          <w:szCs w:val="32"/>
        </w:rPr>
        <w:t>街道办</w:t>
      </w:r>
      <w:r>
        <w:rPr>
          <w:rFonts w:hint="eastAsia" w:ascii="仿宋_GB2312" w:eastAsia="仿宋_GB2312"/>
          <w:sz w:val="32"/>
          <w:szCs w:val="32"/>
          <w:lang w:eastAsia="zh-CN"/>
        </w:rPr>
        <w:t>事处</w:t>
      </w:r>
      <w:r>
        <w:rPr>
          <w:rFonts w:hint="eastAsia" w:ascii="仿宋_GB2312" w:eastAsia="仿宋_GB2312"/>
          <w:sz w:val="32"/>
          <w:szCs w:val="32"/>
        </w:rPr>
        <w:t>可以通过购买法律服务方式，委托第三方专业机构从事立法建议征集、分析</w:t>
      </w:r>
      <w:r>
        <w:rPr>
          <w:rFonts w:hint="eastAsia" w:ascii="仿宋_GB2312" w:eastAsia="仿宋_GB2312"/>
          <w:sz w:val="32"/>
          <w:szCs w:val="32"/>
          <w:lang w:eastAsia="zh-CN"/>
        </w:rPr>
        <w:t>、</w:t>
      </w:r>
      <w:r>
        <w:rPr>
          <w:rFonts w:hint="eastAsia" w:ascii="仿宋_GB2312" w:eastAsia="仿宋_GB2312"/>
          <w:sz w:val="32"/>
          <w:szCs w:val="32"/>
        </w:rPr>
        <w:t>汇总，组织</w:t>
      </w:r>
      <w:r>
        <w:rPr>
          <w:rFonts w:hint="eastAsia" w:ascii="仿宋_GB2312" w:eastAsia="仿宋_GB2312"/>
          <w:sz w:val="32"/>
          <w:szCs w:val="32"/>
          <w:lang w:eastAsia="zh-CN"/>
        </w:rPr>
        <w:t>协商会、座谈会、论证会、</w:t>
      </w:r>
      <w:r>
        <w:rPr>
          <w:rFonts w:hint="eastAsia" w:ascii="仿宋_GB2312" w:eastAsia="仿宋_GB2312"/>
          <w:sz w:val="32"/>
          <w:szCs w:val="32"/>
        </w:rPr>
        <w:t>听证会，开展立法后评估等工作。</w:t>
      </w:r>
    </w:p>
    <w:p>
      <w:pPr>
        <w:pStyle w:val="4"/>
        <w:numPr>
          <w:ilvl w:val="-1"/>
          <w:numId w:val="0"/>
        </w:numPr>
        <w:spacing w:before="0" w:beforeLines="0" w:after="0" w:afterLines="0" w:line="579" w:lineRule="exact"/>
        <w:ind w:left="0" w:leftChars="200" w:firstLine="0" w:firstLineChars="0"/>
        <w:rPr>
          <w:rFonts w:ascii="仿宋_GB2312" w:eastAsia="仿宋_GB2312"/>
          <w:sz w:val="32"/>
          <w:szCs w:val="32"/>
        </w:rPr>
        <w:pPrChange w:id="92" w:author="gaopan" w:date="2023-04-05T16:24:09Z">
          <w:pPr>
            <w:pStyle w:val="4"/>
            <w:numPr>
              <w:ilvl w:val="0"/>
              <w:numId w:val="2"/>
            </w:numPr>
            <w:spacing w:before="156" w:beforeLines="50" w:after="156" w:afterLines="50" w:line="360" w:lineRule="auto"/>
            <w:ind w:left="0" w:firstLine="640"/>
          </w:pPr>
        </w:pPrChange>
      </w:pPr>
    </w:p>
    <w:p>
      <w:pPr>
        <w:pStyle w:val="3"/>
        <w:numPr>
          <w:ilvl w:val="0"/>
          <w:numId w:val="1"/>
        </w:numPr>
        <w:spacing w:before="0" w:beforeLines="0" w:after="0" w:afterLines="0" w:line="579" w:lineRule="exact"/>
        <w:ind w:left="0" w:firstLine="0" w:firstLineChars="0"/>
        <w:jc w:val="center"/>
        <w:rPr>
          <w:ins w:id="94" w:author="gaopan" w:date="2023-04-06T14:17:51Z"/>
          <w:rFonts w:hint="eastAsia" w:ascii="黑体" w:hAnsi="黑体" w:eastAsia="黑体" w:cs="黑体"/>
          <w:b w:val="0"/>
          <w:bCs/>
        </w:rPr>
        <w:pPrChange w:id="93" w:author="gaopan" w:date="2023-04-05T16:23:24Z">
          <w:pPr>
            <w:pStyle w:val="3"/>
            <w:numPr>
              <w:ilvl w:val="0"/>
              <w:numId w:val="1"/>
            </w:numPr>
            <w:ind w:left="0" w:firstLine="0" w:firstLineChars="0"/>
            <w:jc w:val="center"/>
          </w:pPr>
        </w:pPrChange>
      </w:pPr>
      <w:r>
        <w:rPr>
          <w:rFonts w:hint="eastAsia" w:ascii="黑体" w:hAnsi="黑体" w:eastAsia="黑体" w:cs="黑体"/>
          <w:b w:val="0"/>
          <w:bCs/>
          <w:lang w:eastAsia="zh-CN"/>
        </w:rPr>
        <w:t>附则</w:t>
      </w:r>
    </w:p>
    <w:p>
      <w:pPr>
        <w:pStyle w:val="3"/>
        <w:numPr>
          <w:ilvl w:val="-1"/>
          <w:numId w:val="0"/>
        </w:numPr>
        <w:spacing w:before="0" w:beforeLines="0" w:after="0" w:afterLines="0" w:line="579" w:lineRule="exact"/>
        <w:ind w:left="0" w:firstLine="0" w:firstLineChars="0"/>
        <w:jc w:val="both"/>
        <w:rPr>
          <w:rFonts w:hint="eastAsia" w:ascii="黑体" w:hAnsi="黑体" w:eastAsia="黑体" w:cs="黑体"/>
          <w:b w:val="0"/>
          <w:bCs/>
        </w:rPr>
        <w:pPrChange w:id="95" w:author="gaopan" w:date="2023-04-06T14:17:53Z">
          <w:pPr>
            <w:pStyle w:val="3"/>
            <w:numPr>
              <w:ilvl w:val="0"/>
              <w:numId w:val="1"/>
            </w:numPr>
            <w:ind w:left="0" w:firstLine="0" w:firstLineChars="0"/>
            <w:jc w:val="center"/>
          </w:pPr>
        </w:pPrChange>
      </w:pPr>
      <w:bookmarkStart w:id="0" w:name="_GoBack"/>
      <w:bookmarkEnd w:id="0"/>
    </w:p>
    <w:p>
      <w:pPr>
        <w:pStyle w:val="4"/>
        <w:numPr>
          <w:ilvl w:val="0"/>
          <w:numId w:val="2"/>
        </w:numPr>
        <w:spacing w:before="0" w:beforeLines="0" w:after="0" w:afterLines="0" w:line="579" w:lineRule="exact"/>
        <w:ind w:left="0" w:firstLine="640"/>
        <w:rPr>
          <w:rFonts w:ascii="仿宋_GB2312" w:eastAsia="仿宋_GB2312"/>
          <w:sz w:val="32"/>
          <w:szCs w:val="32"/>
        </w:rPr>
        <w:pPrChange w:id="96" w:author="gaopan" w:date="2023-04-05T16:23:24Z">
          <w:pPr>
            <w:pStyle w:val="4"/>
            <w:numPr>
              <w:ilvl w:val="0"/>
              <w:numId w:val="2"/>
            </w:numPr>
            <w:spacing w:before="156" w:beforeLines="50" w:after="156" w:afterLines="50" w:line="360" w:lineRule="auto"/>
            <w:ind w:left="0" w:firstLine="640"/>
          </w:pPr>
        </w:pPrChange>
      </w:pPr>
      <w:r>
        <w:rPr>
          <w:rFonts w:hint="eastAsia" w:ascii="仿宋_GB2312" w:eastAsia="仿宋_GB2312"/>
          <w:sz w:val="32"/>
          <w:szCs w:val="32"/>
        </w:rPr>
        <w:t>根据本</w:t>
      </w:r>
      <w:r>
        <w:rPr>
          <w:rFonts w:hint="eastAsia" w:ascii="仿宋_GB2312" w:eastAsia="仿宋_GB2312"/>
          <w:sz w:val="32"/>
          <w:szCs w:val="32"/>
          <w:lang w:eastAsia="zh-CN"/>
        </w:rPr>
        <w:t>工作</w:t>
      </w:r>
      <w:r>
        <w:rPr>
          <w:rFonts w:hint="eastAsia" w:ascii="仿宋_GB2312" w:eastAsia="仿宋_GB2312"/>
          <w:sz w:val="32"/>
          <w:szCs w:val="32"/>
        </w:rPr>
        <w:t>章程，由</w:t>
      </w:r>
      <w:r>
        <w:rPr>
          <w:rFonts w:hint="eastAsia" w:ascii="仿宋_GB2312" w:eastAsia="仿宋_GB2312"/>
          <w:sz w:val="32"/>
          <w:szCs w:val="32"/>
          <w:lang w:eastAsia="zh-CN"/>
        </w:rPr>
        <w:t>立法联系点</w:t>
      </w:r>
      <w:r>
        <w:rPr>
          <w:rFonts w:hint="eastAsia" w:ascii="仿宋_GB2312" w:eastAsia="仿宋_GB2312"/>
          <w:sz w:val="32"/>
          <w:szCs w:val="32"/>
        </w:rPr>
        <w:t>议事会制定具体工作制度，经街道办</w:t>
      </w:r>
      <w:r>
        <w:rPr>
          <w:rFonts w:hint="eastAsia" w:ascii="仿宋_GB2312" w:eastAsia="仿宋_GB2312"/>
          <w:sz w:val="32"/>
          <w:szCs w:val="32"/>
          <w:lang w:eastAsia="zh-CN"/>
        </w:rPr>
        <w:t>事处</w:t>
      </w:r>
      <w:r>
        <w:rPr>
          <w:rFonts w:hint="eastAsia" w:ascii="仿宋_GB2312" w:eastAsia="仿宋_GB2312"/>
          <w:sz w:val="32"/>
          <w:szCs w:val="32"/>
        </w:rPr>
        <w:t>批准后施行。</w:t>
      </w:r>
    </w:p>
    <w:p>
      <w:pPr>
        <w:pStyle w:val="4"/>
        <w:numPr>
          <w:ilvl w:val="0"/>
          <w:numId w:val="2"/>
        </w:numPr>
        <w:spacing w:before="0" w:beforeLines="0" w:after="0" w:afterLines="0" w:line="579" w:lineRule="exact"/>
        <w:ind w:left="0" w:firstLine="640"/>
        <w:rPr>
          <w:rFonts w:ascii="仿宋_GB2312" w:eastAsia="仿宋_GB2312"/>
          <w:sz w:val="32"/>
          <w:szCs w:val="32"/>
        </w:rPr>
        <w:pPrChange w:id="97" w:author="gaopan" w:date="2023-04-05T16:23:24Z">
          <w:pPr>
            <w:pStyle w:val="4"/>
            <w:numPr>
              <w:ilvl w:val="0"/>
              <w:numId w:val="2"/>
            </w:numPr>
            <w:spacing w:before="156" w:beforeLines="50" w:after="156" w:afterLines="50" w:line="360" w:lineRule="auto"/>
            <w:ind w:left="0" w:firstLine="640"/>
          </w:pPr>
        </w:pPrChange>
      </w:pPr>
      <w:r>
        <w:rPr>
          <w:rFonts w:hint="eastAsia" w:ascii="仿宋_GB2312" w:eastAsia="仿宋_GB2312"/>
          <w:sz w:val="32"/>
          <w:szCs w:val="32"/>
        </w:rPr>
        <w:t>立法联系点</w:t>
      </w:r>
      <w:r>
        <w:rPr>
          <w:rFonts w:hint="eastAsia" w:ascii="仿宋_GB2312" w:eastAsia="仿宋_GB2312"/>
          <w:sz w:val="32"/>
          <w:szCs w:val="32"/>
          <w:lang w:eastAsia="zh-CN"/>
        </w:rPr>
        <w:t>印发工作章程及其他制度、对外工作文书</w:t>
      </w:r>
      <w:r>
        <w:rPr>
          <w:rFonts w:hint="eastAsia" w:ascii="仿宋_GB2312" w:eastAsia="仿宋_GB2312"/>
          <w:sz w:val="32"/>
          <w:szCs w:val="32"/>
        </w:rPr>
        <w:t>以深圳市政府</w:t>
      </w:r>
      <w:r>
        <w:rPr>
          <w:rFonts w:hint="eastAsia" w:ascii="仿宋_GB2312" w:eastAsia="仿宋_GB2312"/>
          <w:sz w:val="32"/>
          <w:szCs w:val="32"/>
          <w:lang w:eastAsia="zh-CN"/>
        </w:rPr>
        <w:t>立法联系点</w:t>
      </w:r>
      <w:r>
        <w:rPr>
          <w:rFonts w:hint="eastAsia" w:ascii="仿宋_GB2312" w:eastAsia="仿宋_GB2312"/>
          <w:sz w:val="32"/>
          <w:szCs w:val="32"/>
        </w:rPr>
        <w:t>（香蜜湖街道）名义落款，由街道</w:t>
      </w:r>
      <w:r>
        <w:rPr>
          <w:rFonts w:hint="eastAsia" w:ascii="仿宋_GB2312" w:eastAsia="仿宋_GB2312"/>
          <w:sz w:val="32"/>
          <w:szCs w:val="32"/>
          <w:lang w:eastAsia="zh-CN"/>
        </w:rPr>
        <w:t>办事处</w:t>
      </w:r>
      <w:r>
        <w:rPr>
          <w:rFonts w:hint="eastAsia" w:ascii="仿宋_GB2312" w:eastAsia="仿宋_GB2312"/>
          <w:sz w:val="32"/>
          <w:szCs w:val="32"/>
        </w:rPr>
        <w:t>代章</w:t>
      </w:r>
      <w:r>
        <w:rPr>
          <w:rFonts w:hint="eastAsia" w:ascii="仿宋_GB2312" w:eastAsia="仿宋_GB2312"/>
          <w:sz w:val="32"/>
          <w:szCs w:val="32"/>
          <w:lang w:eastAsia="zh-CN"/>
        </w:rPr>
        <w:t>；对内工作文书，</w:t>
      </w:r>
      <w:r>
        <w:rPr>
          <w:rFonts w:hint="eastAsia" w:ascii="仿宋_GB2312" w:eastAsia="仿宋_GB2312"/>
          <w:sz w:val="32"/>
          <w:szCs w:val="32"/>
        </w:rPr>
        <w:t>以深圳市政府</w:t>
      </w:r>
      <w:r>
        <w:rPr>
          <w:rFonts w:hint="eastAsia" w:ascii="仿宋_GB2312" w:eastAsia="仿宋_GB2312"/>
          <w:sz w:val="32"/>
          <w:szCs w:val="32"/>
          <w:lang w:eastAsia="zh-CN"/>
        </w:rPr>
        <w:t>立法联系点</w:t>
      </w:r>
      <w:r>
        <w:rPr>
          <w:rFonts w:hint="eastAsia" w:ascii="仿宋_GB2312" w:eastAsia="仿宋_GB2312"/>
          <w:sz w:val="32"/>
          <w:szCs w:val="32"/>
        </w:rPr>
        <w:t>（香蜜湖街道）名义落款，由街道</w:t>
      </w:r>
      <w:r>
        <w:rPr>
          <w:rFonts w:hint="eastAsia" w:ascii="仿宋_GB2312" w:eastAsia="仿宋_GB2312"/>
          <w:sz w:val="32"/>
          <w:szCs w:val="32"/>
          <w:lang w:eastAsia="zh-CN"/>
        </w:rPr>
        <w:t>司法所</w:t>
      </w:r>
      <w:r>
        <w:rPr>
          <w:rFonts w:hint="eastAsia" w:ascii="仿宋_GB2312" w:eastAsia="仿宋_GB2312"/>
          <w:sz w:val="32"/>
          <w:szCs w:val="32"/>
        </w:rPr>
        <w:t>代章</w:t>
      </w:r>
      <w:r>
        <w:rPr>
          <w:rFonts w:hint="eastAsia" w:ascii="仿宋_GB2312" w:eastAsia="仿宋_GB2312"/>
          <w:sz w:val="32"/>
          <w:szCs w:val="32"/>
          <w:lang w:eastAsia="zh-CN"/>
        </w:rPr>
        <w:t>。</w:t>
      </w:r>
    </w:p>
    <w:p>
      <w:pPr>
        <w:pStyle w:val="4"/>
        <w:numPr>
          <w:ilvl w:val="0"/>
          <w:numId w:val="2"/>
        </w:numPr>
        <w:spacing w:before="0" w:beforeLines="0" w:after="0" w:afterLines="0" w:line="579" w:lineRule="exact"/>
        <w:ind w:left="0" w:firstLine="640"/>
        <w:rPr>
          <w:rFonts w:ascii="仿宋_GB2312" w:eastAsia="仿宋_GB2312"/>
          <w:sz w:val="32"/>
          <w:szCs w:val="32"/>
        </w:rPr>
        <w:pPrChange w:id="98" w:author="gaopan" w:date="2023-04-05T16:23:24Z">
          <w:pPr>
            <w:pStyle w:val="4"/>
            <w:numPr>
              <w:ilvl w:val="0"/>
              <w:numId w:val="2"/>
            </w:numPr>
            <w:spacing w:before="156" w:beforeLines="50" w:after="156" w:afterLines="50" w:line="360" w:lineRule="auto"/>
            <w:ind w:left="0" w:firstLine="640"/>
          </w:pPr>
        </w:pPrChange>
      </w:pPr>
      <w:r>
        <w:rPr>
          <w:rFonts w:hint="eastAsia" w:ascii="仿宋_GB2312" w:eastAsia="仿宋_GB2312"/>
          <w:sz w:val="32"/>
          <w:szCs w:val="32"/>
          <w:lang w:eastAsia="zh-CN"/>
        </w:rPr>
        <w:t>本工作</w:t>
      </w:r>
      <w:r>
        <w:rPr>
          <w:rFonts w:hint="eastAsia" w:ascii="仿宋_GB2312" w:eastAsia="仿宋_GB2312"/>
          <w:sz w:val="32"/>
          <w:szCs w:val="32"/>
        </w:rPr>
        <w:t>章程应当在通过并生效后</w:t>
      </w:r>
      <w:r>
        <w:rPr>
          <w:rFonts w:hint="eastAsia" w:ascii="仿宋_GB2312" w:eastAsia="仿宋_GB2312"/>
          <w:sz w:val="32"/>
          <w:szCs w:val="32"/>
          <w:lang w:val="en-US" w:eastAsia="zh-CN"/>
        </w:rPr>
        <w:t>15日内</w:t>
      </w:r>
      <w:r>
        <w:rPr>
          <w:rFonts w:hint="eastAsia" w:ascii="仿宋_GB2312" w:eastAsia="仿宋_GB2312"/>
          <w:sz w:val="32"/>
          <w:szCs w:val="32"/>
        </w:rPr>
        <w:t>报市、区司法局备案。</w:t>
      </w:r>
    </w:p>
    <w:p>
      <w:pPr>
        <w:pStyle w:val="4"/>
        <w:numPr>
          <w:ilvl w:val="0"/>
          <w:numId w:val="2"/>
        </w:numPr>
        <w:spacing w:before="0" w:beforeLines="0" w:after="0" w:afterLines="0" w:line="579" w:lineRule="exact"/>
        <w:ind w:left="0" w:firstLine="640"/>
        <w:rPr>
          <w:rFonts w:ascii="仿宋_GB2312" w:eastAsia="仿宋_GB2312"/>
          <w:sz w:val="32"/>
          <w:szCs w:val="32"/>
        </w:rPr>
        <w:pPrChange w:id="99" w:author="gaopan" w:date="2023-04-05T16:23:24Z">
          <w:pPr>
            <w:pStyle w:val="4"/>
            <w:numPr>
              <w:ilvl w:val="0"/>
              <w:numId w:val="2"/>
            </w:numPr>
            <w:spacing w:before="156" w:beforeLines="50" w:after="156" w:afterLines="50" w:line="360" w:lineRule="auto"/>
            <w:ind w:left="0" w:firstLine="640"/>
          </w:pPr>
        </w:pPrChange>
      </w:pPr>
      <w:r>
        <w:rPr>
          <w:rFonts w:hint="eastAsia" w:ascii="仿宋_GB2312" w:eastAsia="仿宋_GB2312"/>
          <w:sz w:val="32"/>
          <w:szCs w:val="32"/>
        </w:rPr>
        <w:t>本</w:t>
      </w:r>
      <w:r>
        <w:rPr>
          <w:rFonts w:hint="eastAsia" w:ascii="仿宋_GB2312" w:eastAsia="仿宋_GB2312"/>
          <w:sz w:val="32"/>
          <w:szCs w:val="32"/>
          <w:lang w:eastAsia="zh-CN"/>
        </w:rPr>
        <w:t>工作</w:t>
      </w:r>
      <w:r>
        <w:rPr>
          <w:rFonts w:hint="eastAsia" w:ascii="仿宋_GB2312" w:eastAsia="仿宋_GB2312"/>
          <w:sz w:val="32"/>
          <w:szCs w:val="32"/>
        </w:rPr>
        <w:t>章程的解释权归属于街道司法所。</w:t>
      </w:r>
    </w:p>
    <w:p>
      <w:pPr>
        <w:pStyle w:val="4"/>
        <w:numPr>
          <w:ilvl w:val="0"/>
          <w:numId w:val="2"/>
        </w:numPr>
        <w:spacing w:before="0" w:beforeLines="0" w:after="0" w:afterLines="0" w:line="579" w:lineRule="exact"/>
        <w:ind w:left="0" w:firstLine="640"/>
        <w:rPr>
          <w:del w:id="101" w:author="gaopan" w:date="2023-04-05T16:24:17Z"/>
          <w:rFonts w:ascii="仿宋_GB2312" w:eastAsia="仿宋_GB2312"/>
          <w:sz w:val="32"/>
          <w:szCs w:val="32"/>
        </w:rPr>
        <w:pPrChange w:id="100" w:author="gaopan" w:date="2023-04-05T16:23:24Z">
          <w:pPr>
            <w:pStyle w:val="4"/>
            <w:numPr>
              <w:ilvl w:val="0"/>
              <w:numId w:val="2"/>
            </w:numPr>
            <w:spacing w:before="156" w:beforeLines="50" w:after="156" w:afterLines="50" w:line="360" w:lineRule="auto"/>
            <w:ind w:left="0" w:firstLine="640"/>
          </w:pPr>
        </w:pPrChange>
      </w:pPr>
      <w:r>
        <w:rPr>
          <w:rFonts w:hint="eastAsia" w:ascii="仿宋_GB2312" w:eastAsia="仿宋_GB2312"/>
          <w:sz w:val="32"/>
          <w:szCs w:val="32"/>
          <w:lang w:eastAsia="zh-CN"/>
        </w:rPr>
        <w:t>本工作章程自通过并印发之日起施行。</w:t>
      </w:r>
    </w:p>
    <w:p>
      <w:pPr>
        <w:pStyle w:val="4"/>
        <w:numPr>
          <w:ilvl w:val="0"/>
          <w:numId w:val="2"/>
        </w:numPr>
        <w:spacing w:before="0" w:beforeLines="0" w:after="0" w:afterLines="0" w:line="579" w:lineRule="exact"/>
        <w:ind w:left="0" w:leftChars="0" w:firstLine="640" w:firstLineChars="0"/>
        <w:rPr>
          <w:del w:id="103" w:author="gaopan" w:date="2023-04-05T16:24:21Z"/>
          <w:rFonts w:ascii="仿宋_GB2312" w:eastAsia="仿宋_GB2312"/>
          <w:sz w:val="32"/>
          <w:szCs w:val="32"/>
        </w:rPr>
        <w:pPrChange w:id="102" w:author="gaopan" w:date="2023-04-05T16:24:17Z">
          <w:pPr>
            <w:pStyle w:val="4"/>
            <w:spacing w:before="156" w:beforeLines="50" w:after="156" w:afterLines="50" w:line="360" w:lineRule="auto"/>
            <w:ind w:left="420" w:leftChars="200" w:firstLine="0" w:firstLineChars="0"/>
          </w:pPr>
        </w:pPrChange>
      </w:pPr>
    </w:p>
    <w:p>
      <w:pPr>
        <w:pStyle w:val="3"/>
        <w:numPr>
          <w:ilvl w:val="0"/>
          <w:numId w:val="2"/>
        </w:numPr>
        <w:spacing w:before="0" w:beforeLines="0" w:after="0" w:afterLines="0" w:line="579" w:lineRule="exact"/>
        <w:ind w:left="0" w:firstLine="0" w:firstLineChars="0"/>
        <w:jc w:val="both"/>
        <w:rPr>
          <w:del w:id="105" w:author="gaopan" w:date="2023-04-05T16:24:21Z"/>
          <w:rFonts w:hint="eastAsia" w:ascii="黑体" w:hAnsi="黑体" w:eastAsia="黑体" w:cs="黑体"/>
          <w:b w:val="0"/>
          <w:bCs/>
        </w:rPr>
        <w:pPrChange w:id="104" w:author="gaopan" w:date="2023-04-05T16:24:21Z">
          <w:pPr>
            <w:pStyle w:val="3"/>
            <w:numPr>
              <w:ilvl w:val="-1"/>
              <w:numId w:val="0"/>
            </w:numPr>
            <w:ind w:left="0" w:firstLine="0" w:firstLineChars="0"/>
            <w:jc w:val="both"/>
          </w:pPr>
        </w:pPrChange>
      </w:pPr>
    </w:p>
    <w:p>
      <w:pPr>
        <w:pStyle w:val="4"/>
        <w:spacing w:before="0" w:beforeLines="0" w:after="0" w:afterLines="0" w:line="579" w:lineRule="exact"/>
        <w:ind w:left="0" w:leftChars="0" w:firstLine="0" w:firstLineChars="0"/>
        <w:rPr>
          <w:rFonts w:ascii="仿宋_GB2312" w:eastAsia="仿宋_GB2312"/>
          <w:sz w:val="32"/>
          <w:szCs w:val="32"/>
        </w:rPr>
        <w:pPrChange w:id="106" w:author="gaopan" w:date="2023-04-05T16:24:20Z">
          <w:pPr>
            <w:pStyle w:val="4"/>
            <w:spacing w:before="156" w:beforeLines="50" w:after="156" w:afterLines="50" w:line="360" w:lineRule="auto"/>
            <w:ind w:left="420" w:leftChars="200" w:firstLine="0" w:firstLineChars="0"/>
          </w:pPr>
        </w:pPrChange>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等线">
    <w:altName w:val="汉仪中宋简"/>
    <w:panose1 w:val="02010600030101010101"/>
    <w:charset w:val="86"/>
    <w:family w:val="auto"/>
    <w:pitch w:val="default"/>
    <w:sig w:usb0="00000000" w:usb1="00000000" w:usb2="00000016" w:usb3="00000000" w:csb0="0004000F" w:csb1="00000000"/>
  </w:font>
  <w:font w:name="汉仪中宋简">
    <w:panose1 w:val="02010600000101010101"/>
    <w:charset w:val="86"/>
    <w:family w:val="auto"/>
    <w:pitch w:val="default"/>
    <w:sig w:usb0="00000001" w:usb1="080E0800" w:usb2="00000002" w:usb3="00000000" w:csb0="00040000"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 w:name="方正小标宋简体">
    <w:panose1 w:val="02000000000000000000"/>
    <w:charset w:val="86"/>
    <w:family w:val="script"/>
    <w:pitch w:val="default"/>
    <w:sig w:usb0="A00002BF" w:usb1="184F6CFA" w:usb2="00000012" w:usb3="00000000" w:csb0="00040001" w:csb1="00000000"/>
  </w:font>
  <w:font w:name="CESI仿宋-GB2312">
    <w:panose1 w:val="02000500000000000000"/>
    <w:charset w:val="86"/>
    <w:family w:val="auto"/>
    <w:pitch w:val="default"/>
    <w:sig w:usb0="800002AF" w:usb1="084F6CF8" w:usb2="00000010" w:usb3="00000000" w:csb0="0004000F" w:csb1="00000000"/>
  </w:font>
  <w:font w:name="仿宋">
    <w:panose1 w:val="02010609060101010101"/>
    <w:charset w:val="86"/>
    <w:family w:val="auto"/>
    <w:pitch w:val="default"/>
    <w:sig w:usb0="800002BF" w:usb1="38CF7CFA" w:usb2="00000016" w:usb3="00000000" w:csb0="00040001" w:csb1="00000000"/>
  </w:font>
  <w:font w:name="Arial">
    <w:altName w:val="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仿宋_GB2312" w:hAnsi="仿宋_GB2312" w:eastAsia="仿宋_GB2312" w:cs="仿宋_GB2312"/>
                              <w:sz w:val="32"/>
                              <w:szCs w:val="32"/>
                              <w:rPrChange w:id="0" w:author="gaopan" w:date="2023-04-05T17:09:18Z">
                                <w:rPr/>
                              </w:rPrChange>
                            </w:rPr>
                          </w:pPr>
                          <w:ins w:id="1" w:author="gaopan" w:date="2023-04-05T17:09:10Z">
                            <w:r>
                              <w:rPr>
                                <w:rFonts w:hint="eastAsia" w:ascii="仿宋_GB2312" w:hAnsi="仿宋_GB2312" w:eastAsia="仿宋_GB2312" w:cs="仿宋_GB2312"/>
                                <w:sz w:val="32"/>
                                <w:szCs w:val="32"/>
                                <w:rPrChange w:id="2" w:author="gaopan" w:date="2023-04-05T17:09:18Z">
                                  <w:rPr/>
                                </w:rPrChange>
                              </w:rPr>
                              <w:t xml:space="preserve">— </w:t>
                            </w:r>
                          </w:ins>
                          <w:ins w:id="3" w:author="gaopan" w:date="2023-04-05T17:09:10Z">
                            <w:r>
                              <w:rPr>
                                <w:rFonts w:hint="eastAsia" w:ascii="仿宋_GB2312" w:hAnsi="仿宋_GB2312" w:eastAsia="仿宋_GB2312" w:cs="仿宋_GB2312"/>
                                <w:sz w:val="32"/>
                                <w:szCs w:val="32"/>
                                <w:rPrChange w:id="4" w:author="gaopan" w:date="2023-04-05T17:09:18Z">
                                  <w:rPr/>
                                </w:rPrChange>
                              </w:rPr>
                              <w:fldChar w:fldCharType="begin"/>
                            </w:r>
                          </w:ins>
                          <w:ins w:id="5" w:author="gaopan" w:date="2023-04-05T17:09:10Z">
                            <w:r>
                              <w:rPr>
                                <w:rFonts w:hint="eastAsia" w:ascii="仿宋_GB2312" w:hAnsi="仿宋_GB2312" w:eastAsia="仿宋_GB2312" w:cs="仿宋_GB2312"/>
                                <w:sz w:val="32"/>
                                <w:szCs w:val="32"/>
                                <w:rPrChange w:id="6" w:author="gaopan" w:date="2023-04-05T17:09:18Z">
                                  <w:rPr/>
                                </w:rPrChange>
                              </w:rPr>
                              <w:instrText xml:space="preserve"> PAGE  \* MERGEFORMAT </w:instrText>
                            </w:r>
                          </w:ins>
                          <w:ins w:id="7" w:author="gaopan" w:date="2023-04-05T17:09:10Z">
                            <w:r>
                              <w:rPr>
                                <w:rFonts w:hint="eastAsia" w:ascii="仿宋_GB2312" w:hAnsi="仿宋_GB2312" w:eastAsia="仿宋_GB2312" w:cs="仿宋_GB2312"/>
                                <w:sz w:val="32"/>
                                <w:szCs w:val="32"/>
                                <w:rPrChange w:id="8" w:author="gaopan" w:date="2023-04-05T17:09:18Z">
                                  <w:rPr/>
                                </w:rPrChange>
                              </w:rPr>
                              <w:fldChar w:fldCharType="separate"/>
                            </w:r>
                          </w:ins>
                          <w:ins w:id="9" w:author="gaopan" w:date="2023-04-05T17:09:10Z">
                            <w:r>
                              <w:rPr>
                                <w:rFonts w:hint="eastAsia" w:ascii="仿宋_GB2312" w:hAnsi="仿宋_GB2312" w:eastAsia="仿宋_GB2312" w:cs="仿宋_GB2312"/>
                                <w:sz w:val="32"/>
                                <w:szCs w:val="32"/>
                                <w:rPrChange w:id="10" w:author="gaopan" w:date="2023-04-05T17:09:18Z">
                                  <w:rPr/>
                                </w:rPrChange>
                              </w:rPr>
                              <w:t>1</w:t>
                            </w:r>
                          </w:ins>
                          <w:ins w:id="11" w:author="gaopan" w:date="2023-04-05T17:09:10Z">
                            <w:r>
                              <w:rPr>
                                <w:rFonts w:hint="eastAsia" w:ascii="仿宋_GB2312" w:hAnsi="仿宋_GB2312" w:eastAsia="仿宋_GB2312" w:cs="仿宋_GB2312"/>
                                <w:sz w:val="32"/>
                                <w:szCs w:val="32"/>
                                <w:rPrChange w:id="12" w:author="gaopan" w:date="2023-04-05T17:09:18Z">
                                  <w:rPr/>
                                </w:rPrChange>
                              </w:rPr>
                              <w:fldChar w:fldCharType="end"/>
                            </w:r>
                          </w:ins>
                          <w:ins w:id="13" w:author="gaopan" w:date="2023-04-05T17:09:10Z">
                            <w:r>
                              <w:rPr>
                                <w:rFonts w:hint="eastAsia" w:ascii="仿宋_GB2312" w:hAnsi="仿宋_GB2312" w:eastAsia="仿宋_GB2312" w:cs="仿宋_GB2312"/>
                                <w:sz w:val="32"/>
                                <w:szCs w:val="32"/>
                                <w:rPrChange w:id="14" w:author="gaopan" w:date="2023-04-05T17:09:18Z">
                                  <w:rPr/>
                                </w:rPrChange>
                              </w:rPr>
                              <w:t xml:space="preserve"> —</w:t>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M1w58KgIAAFU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gizZlnY6p3lEToq5u3qGCBgp2sUpVdi0ArT1nVmeBlxnP/cd1GPf4Pl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">
              <v:fill on="f" focussize="0,0"/>
              <v:stroke on="f" weight="0.5pt"/>
              <v:imagedata o:title=""/>
              <o:lock v:ext="edit" aspectratio="f"/>
              <v:textbox inset="0mm,0mm,0mm,0mm" style="mso-fit-shape-to-text:t;">
                <w:txbxContent>
                  <w:p>
                    <w:pPr>
                      <w:pStyle w:val="6"/>
                      <w:rPr>
                        <w:rFonts w:hint="eastAsia" w:ascii="仿宋_GB2312" w:hAnsi="仿宋_GB2312" w:eastAsia="仿宋_GB2312" w:cs="仿宋_GB2312"/>
                        <w:sz w:val="32"/>
                        <w:szCs w:val="32"/>
                        <w:rPrChange w:id="15" w:author="gaopan" w:date="2023-04-05T17:09:18Z">
                          <w:rPr/>
                        </w:rPrChange>
                      </w:rPr>
                    </w:pPr>
                    <w:ins w:id="16" w:author="gaopan" w:date="2023-04-05T17:09:10Z">
                      <w:r>
                        <w:rPr>
                          <w:rFonts w:hint="eastAsia" w:ascii="仿宋_GB2312" w:hAnsi="仿宋_GB2312" w:eastAsia="仿宋_GB2312" w:cs="仿宋_GB2312"/>
                          <w:sz w:val="32"/>
                          <w:szCs w:val="32"/>
                          <w:rPrChange w:id="17" w:author="gaopan" w:date="2023-04-05T17:09:18Z">
                            <w:rPr/>
                          </w:rPrChange>
                        </w:rPr>
                        <w:t xml:space="preserve">— </w:t>
                      </w:r>
                    </w:ins>
                    <w:ins w:id="18" w:author="gaopan" w:date="2023-04-05T17:09:10Z">
                      <w:r>
                        <w:rPr>
                          <w:rFonts w:hint="eastAsia" w:ascii="仿宋_GB2312" w:hAnsi="仿宋_GB2312" w:eastAsia="仿宋_GB2312" w:cs="仿宋_GB2312"/>
                          <w:sz w:val="32"/>
                          <w:szCs w:val="32"/>
                          <w:rPrChange w:id="19" w:author="gaopan" w:date="2023-04-05T17:09:18Z">
                            <w:rPr/>
                          </w:rPrChange>
                        </w:rPr>
                        <w:fldChar w:fldCharType="begin"/>
                      </w:r>
                    </w:ins>
                    <w:ins w:id="20" w:author="gaopan" w:date="2023-04-05T17:09:10Z">
                      <w:r>
                        <w:rPr>
                          <w:rFonts w:hint="eastAsia" w:ascii="仿宋_GB2312" w:hAnsi="仿宋_GB2312" w:eastAsia="仿宋_GB2312" w:cs="仿宋_GB2312"/>
                          <w:sz w:val="32"/>
                          <w:szCs w:val="32"/>
                          <w:rPrChange w:id="21" w:author="gaopan" w:date="2023-04-05T17:09:18Z">
                            <w:rPr/>
                          </w:rPrChange>
                        </w:rPr>
                        <w:instrText xml:space="preserve"> PAGE  \* MERGEFORMAT </w:instrText>
                      </w:r>
                    </w:ins>
                    <w:ins w:id="22" w:author="gaopan" w:date="2023-04-05T17:09:10Z">
                      <w:r>
                        <w:rPr>
                          <w:rFonts w:hint="eastAsia" w:ascii="仿宋_GB2312" w:hAnsi="仿宋_GB2312" w:eastAsia="仿宋_GB2312" w:cs="仿宋_GB2312"/>
                          <w:sz w:val="32"/>
                          <w:szCs w:val="32"/>
                          <w:rPrChange w:id="23" w:author="gaopan" w:date="2023-04-05T17:09:18Z">
                            <w:rPr/>
                          </w:rPrChange>
                        </w:rPr>
                        <w:fldChar w:fldCharType="separate"/>
                      </w:r>
                    </w:ins>
                    <w:ins w:id="24" w:author="gaopan" w:date="2023-04-05T17:09:10Z">
                      <w:r>
                        <w:rPr>
                          <w:rFonts w:hint="eastAsia" w:ascii="仿宋_GB2312" w:hAnsi="仿宋_GB2312" w:eastAsia="仿宋_GB2312" w:cs="仿宋_GB2312"/>
                          <w:sz w:val="32"/>
                          <w:szCs w:val="32"/>
                          <w:rPrChange w:id="25" w:author="gaopan" w:date="2023-04-05T17:09:18Z">
                            <w:rPr/>
                          </w:rPrChange>
                        </w:rPr>
                        <w:t>1</w:t>
                      </w:r>
                    </w:ins>
                    <w:ins w:id="26" w:author="gaopan" w:date="2023-04-05T17:09:10Z">
                      <w:r>
                        <w:rPr>
                          <w:rFonts w:hint="eastAsia" w:ascii="仿宋_GB2312" w:hAnsi="仿宋_GB2312" w:eastAsia="仿宋_GB2312" w:cs="仿宋_GB2312"/>
                          <w:sz w:val="32"/>
                          <w:szCs w:val="32"/>
                          <w:rPrChange w:id="27" w:author="gaopan" w:date="2023-04-05T17:09:18Z">
                            <w:rPr/>
                          </w:rPrChange>
                        </w:rPr>
                        <w:fldChar w:fldCharType="end"/>
                      </w:r>
                    </w:ins>
                    <w:ins w:id="28" w:author="gaopan" w:date="2023-04-05T17:09:10Z">
                      <w:r>
                        <w:rPr>
                          <w:rFonts w:hint="eastAsia" w:ascii="仿宋_GB2312" w:hAnsi="仿宋_GB2312" w:eastAsia="仿宋_GB2312" w:cs="仿宋_GB2312"/>
                          <w:sz w:val="32"/>
                          <w:szCs w:val="32"/>
                          <w:rPrChange w:id="29" w:author="gaopan" w:date="2023-04-05T17:09:18Z">
                            <w:rPr/>
                          </w:rPrChange>
                        </w:rPr>
                        <w:t xml:space="preserve"> —</w:t>
                      </w:r>
                    </w:ins>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B7EB5B"/>
    <w:multiLevelType w:val="singleLevel"/>
    <w:tmpl w:val="BDB7EB5B"/>
    <w:lvl w:ilvl="0" w:tentative="0">
      <w:start w:val="1"/>
      <w:numFmt w:val="chineseCounting"/>
      <w:suff w:val="nothing"/>
      <w:lvlText w:val="（%1）"/>
      <w:lvlJc w:val="left"/>
      <w:pPr>
        <w:ind w:left="0" w:firstLine="420"/>
      </w:pPr>
      <w:rPr>
        <w:rFonts w:hint="eastAsia"/>
      </w:rPr>
    </w:lvl>
  </w:abstractNum>
  <w:abstractNum w:abstractNumId="1">
    <w:nsid w:val="EBBF2E2F"/>
    <w:multiLevelType w:val="singleLevel"/>
    <w:tmpl w:val="EBBF2E2F"/>
    <w:lvl w:ilvl="0" w:tentative="0">
      <w:start w:val="1"/>
      <w:numFmt w:val="chineseCounting"/>
      <w:suff w:val="space"/>
      <w:lvlText w:val="第%1章"/>
      <w:lvlJc w:val="left"/>
      <w:rPr>
        <w:rFonts w:hint="eastAsia"/>
      </w:rPr>
    </w:lvl>
  </w:abstractNum>
  <w:abstractNum w:abstractNumId="2">
    <w:nsid w:val="FCEFD236"/>
    <w:multiLevelType w:val="singleLevel"/>
    <w:tmpl w:val="FCEFD236"/>
    <w:lvl w:ilvl="0" w:tentative="0">
      <w:start w:val="1"/>
      <w:numFmt w:val="chineseCounting"/>
      <w:suff w:val="nothing"/>
      <w:lvlText w:val="（%1）"/>
      <w:lvlJc w:val="left"/>
      <w:pPr>
        <w:ind w:left="0" w:firstLine="420"/>
      </w:pPr>
      <w:rPr>
        <w:rFonts w:hint="eastAsia"/>
      </w:rPr>
    </w:lvl>
  </w:abstractNum>
  <w:abstractNum w:abstractNumId="3">
    <w:nsid w:val="070E4BE3"/>
    <w:multiLevelType w:val="multilevel"/>
    <w:tmpl w:val="070E4BE3"/>
    <w:lvl w:ilvl="0" w:tentative="0">
      <w:start w:val="1"/>
      <w:numFmt w:val="japaneseCounting"/>
      <w:lvlText w:val="第%1条"/>
      <w:lvlJc w:val="left"/>
      <w:pPr>
        <w:ind w:left="420" w:hanging="420"/>
      </w:pPr>
      <w:rPr>
        <w:rFonts w:hint="default"/>
        <w:b/>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3"/>
  </w:num>
  <w:num w:numId="3">
    <w:abstractNumId w:val="0"/>
  </w:num>
  <w:num w:numId="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gaopan">
    <w15:presenceInfo w15:providerId="None" w15:userId="gaop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178"/>
    <w:rsid w:val="00017D38"/>
    <w:rsid w:val="00046841"/>
    <w:rsid w:val="00066428"/>
    <w:rsid w:val="000846D5"/>
    <w:rsid w:val="000C3C89"/>
    <w:rsid w:val="002810F4"/>
    <w:rsid w:val="002A2688"/>
    <w:rsid w:val="00397B69"/>
    <w:rsid w:val="003D509B"/>
    <w:rsid w:val="00471CB4"/>
    <w:rsid w:val="004E5178"/>
    <w:rsid w:val="006948B1"/>
    <w:rsid w:val="006F1379"/>
    <w:rsid w:val="00755749"/>
    <w:rsid w:val="008368D5"/>
    <w:rsid w:val="008A6CEE"/>
    <w:rsid w:val="00A458F4"/>
    <w:rsid w:val="00A50067"/>
    <w:rsid w:val="00AA0ECC"/>
    <w:rsid w:val="00B66E0A"/>
    <w:rsid w:val="00B86353"/>
    <w:rsid w:val="00DC5BC9"/>
    <w:rsid w:val="00DD7869"/>
    <w:rsid w:val="00E261B8"/>
    <w:rsid w:val="00E37580"/>
    <w:rsid w:val="00E93524"/>
    <w:rsid w:val="0DF499FD"/>
    <w:rsid w:val="13173A2A"/>
    <w:rsid w:val="1EFFEC49"/>
    <w:rsid w:val="1FEFE0D5"/>
    <w:rsid w:val="23EED62F"/>
    <w:rsid w:val="2CE76203"/>
    <w:rsid w:val="2CFD1E6D"/>
    <w:rsid w:val="2F7EC6AE"/>
    <w:rsid w:val="32FC50F6"/>
    <w:rsid w:val="37FFFF28"/>
    <w:rsid w:val="39EF237C"/>
    <w:rsid w:val="3ADBE71A"/>
    <w:rsid w:val="3AFFED4C"/>
    <w:rsid w:val="3B659A6E"/>
    <w:rsid w:val="3BFFAC59"/>
    <w:rsid w:val="3CFFF2E8"/>
    <w:rsid w:val="3D5F3599"/>
    <w:rsid w:val="3DF3F492"/>
    <w:rsid w:val="3E7EA6DA"/>
    <w:rsid w:val="3F6516E5"/>
    <w:rsid w:val="3F7F7DBB"/>
    <w:rsid w:val="3FAF091A"/>
    <w:rsid w:val="3FBB25EA"/>
    <w:rsid w:val="3FBB5B65"/>
    <w:rsid w:val="3FBDE726"/>
    <w:rsid w:val="3FEFC213"/>
    <w:rsid w:val="3FFF5D41"/>
    <w:rsid w:val="4277A9C3"/>
    <w:rsid w:val="476D253F"/>
    <w:rsid w:val="49FFCFA5"/>
    <w:rsid w:val="4F7F16FD"/>
    <w:rsid w:val="53D81173"/>
    <w:rsid w:val="55A30E73"/>
    <w:rsid w:val="563F77CD"/>
    <w:rsid w:val="57D58473"/>
    <w:rsid w:val="584FBE83"/>
    <w:rsid w:val="59F8F242"/>
    <w:rsid w:val="5BEBCECD"/>
    <w:rsid w:val="5BFF9F24"/>
    <w:rsid w:val="5E560FDF"/>
    <w:rsid w:val="5EFFADA0"/>
    <w:rsid w:val="5F1F08AE"/>
    <w:rsid w:val="5F3F8BC6"/>
    <w:rsid w:val="65FCE7E3"/>
    <w:rsid w:val="66CF98F2"/>
    <w:rsid w:val="67BCAF17"/>
    <w:rsid w:val="6CFAF305"/>
    <w:rsid w:val="6DDFA989"/>
    <w:rsid w:val="6E8F59DC"/>
    <w:rsid w:val="6EFC1BF0"/>
    <w:rsid w:val="6F7925FC"/>
    <w:rsid w:val="6FDAFDA9"/>
    <w:rsid w:val="6FF3632D"/>
    <w:rsid w:val="71FE5351"/>
    <w:rsid w:val="72FD0206"/>
    <w:rsid w:val="73FFC190"/>
    <w:rsid w:val="747AA082"/>
    <w:rsid w:val="74B67222"/>
    <w:rsid w:val="74EF5A40"/>
    <w:rsid w:val="75DFE5BE"/>
    <w:rsid w:val="75F45877"/>
    <w:rsid w:val="7697C8C6"/>
    <w:rsid w:val="76D74476"/>
    <w:rsid w:val="7771FC9F"/>
    <w:rsid w:val="777BFEB4"/>
    <w:rsid w:val="77A8336C"/>
    <w:rsid w:val="77ED50AB"/>
    <w:rsid w:val="77EF42B9"/>
    <w:rsid w:val="77F98E48"/>
    <w:rsid w:val="77FC4C40"/>
    <w:rsid w:val="77FDBBAF"/>
    <w:rsid w:val="7AB49F91"/>
    <w:rsid w:val="7ABE9EE2"/>
    <w:rsid w:val="7AE96C98"/>
    <w:rsid w:val="7BBF168B"/>
    <w:rsid w:val="7BDBADED"/>
    <w:rsid w:val="7BFD2AD0"/>
    <w:rsid w:val="7D3E20BA"/>
    <w:rsid w:val="7D5CC87B"/>
    <w:rsid w:val="7D5D5C28"/>
    <w:rsid w:val="7D7A5F29"/>
    <w:rsid w:val="7D7FFDAA"/>
    <w:rsid w:val="7D9E5622"/>
    <w:rsid w:val="7DBBF630"/>
    <w:rsid w:val="7E9BBFD8"/>
    <w:rsid w:val="7EAE31D8"/>
    <w:rsid w:val="7EF31B1F"/>
    <w:rsid w:val="7F3F1687"/>
    <w:rsid w:val="7F7F3759"/>
    <w:rsid w:val="7F9B7FF6"/>
    <w:rsid w:val="7FB70D68"/>
    <w:rsid w:val="7FBF49E6"/>
    <w:rsid w:val="7FBF8318"/>
    <w:rsid w:val="7FDFD591"/>
    <w:rsid w:val="7FE72A51"/>
    <w:rsid w:val="7FEF759C"/>
    <w:rsid w:val="7FEFC885"/>
    <w:rsid w:val="7FFD166C"/>
    <w:rsid w:val="7FFE7DE9"/>
    <w:rsid w:val="7FFF0118"/>
    <w:rsid w:val="8DBF0A35"/>
    <w:rsid w:val="8DDF17F6"/>
    <w:rsid w:val="8EDB47AF"/>
    <w:rsid w:val="92F37BE3"/>
    <w:rsid w:val="93FFF51C"/>
    <w:rsid w:val="96FFFA74"/>
    <w:rsid w:val="9FBB36DD"/>
    <w:rsid w:val="9FE5AF34"/>
    <w:rsid w:val="A5FB7B78"/>
    <w:rsid w:val="AA9FE8C8"/>
    <w:rsid w:val="ACDF45FB"/>
    <w:rsid w:val="AE4DDFA3"/>
    <w:rsid w:val="B2F30081"/>
    <w:rsid w:val="B35F3012"/>
    <w:rsid w:val="B7FEFE54"/>
    <w:rsid w:val="BC5DB0DA"/>
    <w:rsid w:val="BDBFC161"/>
    <w:rsid w:val="BDFFF1F2"/>
    <w:rsid w:val="BEB37FB2"/>
    <w:rsid w:val="BF5F0F40"/>
    <w:rsid w:val="BFDCB710"/>
    <w:rsid w:val="BFDEE3AE"/>
    <w:rsid w:val="BFED3F3C"/>
    <w:rsid w:val="BFEF5EAF"/>
    <w:rsid w:val="BFFD77DE"/>
    <w:rsid w:val="C95B1D65"/>
    <w:rsid w:val="C9AE2928"/>
    <w:rsid w:val="CE4DDF19"/>
    <w:rsid w:val="CFD3250C"/>
    <w:rsid w:val="CFDFDB29"/>
    <w:rsid w:val="CFFE1E71"/>
    <w:rsid w:val="D1FEF3C6"/>
    <w:rsid w:val="D6B74629"/>
    <w:rsid w:val="D87DDB2B"/>
    <w:rsid w:val="DA2FCC19"/>
    <w:rsid w:val="DD7F7AE9"/>
    <w:rsid w:val="DE1F6686"/>
    <w:rsid w:val="DF349575"/>
    <w:rsid w:val="DF7F2E73"/>
    <w:rsid w:val="DF7F8B0C"/>
    <w:rsid w:val="DFDD5B51"/>
    <w:rsid w:val="DFFCF429"/>
    <w:rsid w:val="E1B719A6"/>
    <w:rsid w:val="E3FFB6DB"/>
    <w:rsid w:val="E7DF3696"/>
    <w:rsid w:val="E7EF2D43"/>
    <w:rsid w:val="E7F72B0F"/>
    <w:rsid w:val="EA376327"/>
    <w:rsid w:val="EBFBA4FA"/>
    <w:rsid w:val="ED73CB67"/>
    <w:rsid w:val="EEFFB39B"/>
    <w:rsid w:val="EFFF4BE4"/>
    <w:rsid w:val="F1EBDA01"/>
    <w:rsid w:val="F3EB9A71"/>
    <w:rsid w:val="F55EEC69"/>
    <w:rsid w:val="F5CC2C2D"/>
    <w:rsid w:val="F69C660A"/>
    <w:rsid w:val="F7DF134D"/>
    <w:rsid w:val="F8C47B35"/>
    <w:rsid w:val="F97CEA66"/>
    <w:rsid w:val="F9FBED66"/>
    <w:rsid w:val="FA17E884"/>
    <w:rsid w:val="FABF27B1"/>
    <w:rsid w:val="FB2BE2C5"/>
    <w:rsid w:val="FB5D2282"/>
    <w:rsid w:val="FB76BED8"/>
    <w:rsid w:val="FB7B68F3"/>
    <w:rsid w:val="FB7E145A"/>
    <w:rsid w:val="FB96EF6C"/>
    <w:rsid w:val="FBDE02E7"/>
    <w:rsid w:val="FBFF23A8"/>
    <w:rsid w:val="FBFFCE09"/>
    <w:rsid w:val="FDB911A9"/>
    <w:rsid w:val="FDD9DCEE"/>
    <w:rsid w:val="FDDE152A"/>
    <w:rsid w:val="FDE76D3A"/>
    <w:rsid w:val="FDFF70AE"/>
    <w:rsid w:val="FDFF7250"/>
    <w:rsid w:val="FDFFF1E0"/>
    <w:rsid w:val="FE616A38"/>
    <w:rsid w:val="FE99982B"/>
    <w:rsid w:val="FEC75307"/>
    <w:rsid w:val="FEFB3DB2"/>
    <w:rsid w:val="FF6A8839"/>
    <w:rsid w:val="FF755E20"/>
    <w:rsid w:val="FF7A68A2"/>
    <w:rsid w:val="FFB9B9C2"/>
    <w:rsid w:val="FFCF271A"/>
    <w:rsid w:val="FFEDA4B7"/>
    <w:rsid w:val="FFF1EB5B"/>
    <w:rsid w:val="FFF7098C"/>
    <w:rsid w:val="FFF7BD66"/>
    <w:rsid w:val="FFFB6D6E"/>
    <w:rsid w:val="FFFF17A1"/>
    <w:rsid w:val="FFFFE4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qFormat/>
    <w:uiPriority w:val="9"/>
    <w:pPr>
      <w:spacing w:before="156" w:beforeLines="50" w:after="156" w:afterLines="50" w:line="360" w:lineRule="auto"/>
      <w:jc w:val="center"/>
      <w:outlineLvl w:val="0"/>
    </w:pPr>
    <w:rPr>
      <w:rFonts w:ascii="方正小标宋简体" w:hAnsi="宋体" w:eastAsia="方正小标宋简体"/>
      <w:b/>
      <w:bCs/>
      <w:sz w:val="32"/>
      <w:szCs w:val="32"/>
    </w:rPr>
  </w:style>
  <w:style w:type="paragraph" w:styleId="3">
    <w:name w:val="heading 2"/>
    <w:basedOn w:val="4"/>
    <w:next w:val="1"/>
    <w:link w:val="15"/>
    <w:unhideWhenUsed/>
    <w:qFormat/>
    <w:uiPriority w:val="9"/>
    <w:pPr>
      <w:spacing w:before="156" w:beforeLines="50" w:after="156" w:afterLines="50" w:line="360" w:lineRule="auto"/>
      <w:ind w:firstLine="0" w:firstLineChars="0"/>
      <w:jc w:val="center"/>
      <w:outlineLvl w:val="1"/>
    </w:pPr>
    <w:rPr>
      <w:rFonts w:ascii="仿宋_GB2312" w:eastAsia="仿宋_GB2312"/>
      <w:b/>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 w:type="paragraph" w:styleId="5">
    <w:name w:val="annotation text"/>
    <w:basedOn w:val="1"/>
    <w:link w:val="16"/>
    <w:unhideWhenUsed/>
    <w:qFormat/>
    <w:uiPriority w:val="99"/>
    <w:pPr>
      <w:jc w:val="left"/>
    </w:p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5"/>
    <w:next w:val="5"/>
    <w:link w:val="17"/>
    <w:semiHidden/>
    <w:unhideWhenUsed/>
    <w:qFormat/>
    <w:uiPriority w:val="99"/>
    <w:rPr>
      <w:b/>
      <w:bCs/>
    </w:rPr>
  </w:style>
  <w:style w:type="character" w:styleId="11">
    <w:name w:val="annotation reference"/>
    <w:basedOn w:val="10"/>
    <w:semiHidden/>
    <w:unhideWhenUsed/>
    <w:qFormat/>
    <w:uiPriority w:val="99"/>
    <w:rPr>
      <w:sz w:val="21"/>
      <w:szCs w:val="21"/>
    </w:rPr>
  </w:style>
  <w:style w:type="character" w:customStyle="1" w:styleId="12">
    <w:name w:val="页眉 字符"/>
    <w:basedOn w:val="10"/>
    <w:link w:val="7"/>
    <w:qFormat/>
    <w:uiPriority w:val="99"/>
    <w:rPr>
      <w:sz w:val="18"/>
      <w:szCs w:val="18"/>
    </w:rPr>
  </w:style>
  <w:style w:type="character" w:customStyle="1" w:styleId="13">
    <w:name w:val="页脚 字符"/>
    <w:basedOn w:val="10"/>
    <w:link w:val="6"/>
    <w:qFormat/>
    <w:uiPriority w:val="99"/>
    <w:rPr>
      <w:sz w:val="18"/>
      <w:szCs w:val="18"/>
    </w:rPr>
  </w:style>
  <w:style w:type="character" w:customStyle="1" w:styleId="14">
    <w:name w:val="标题 1 字符"/>
    <w:basedOn w:val="10"/>
    <w:link w:val="2"/>
    <w:qFormat/>
    <w:uiPriority w:val="9"/>
    <w:rPr>
      <w:rFonts w:ascii="方正小标宋简体" w:hAnsi="宋体" w:eastAsia="方正小标宋简体"/>
      <w:b/>
      <w:bCs/>
      <w:sz w:val="32"/>
      <w:szCs w:val="32"/>
    </w:rPr>
  </w:style>
  <w:style w:type="character" w:customStyle="1" w:styleId="15">
    <w:name w:val="标题 2 字符"/>
    <w:basedOn w:val="10"/>
    <w:link w:val="3"/>
    <w:qFormat/>
    <w:uiPriority w:val="9"/>
    <w:rPr>
      <w:rFonts w:ascii="仿宋_GB2312" w:eastAsia="仿宋_GB2312"/>
      <w:b/>
      <w:sz w:val="32"/>
      <w:szCs w:val="32"/>
    </w:rPr>
  </w:style>
  <w:style w:type="character" w:customStyle="1" w:styleId="16">
    <w:name w:val="批注文字 字符"/>
    <w:basedOn w:val="10"/>
    <w:link w:val="5"/>
    <w:qFormat/>
    <w:uiPriority w:val="99"/>
    <w:rPr>
      <w:kern w:val="2"/>
      <w:sz w:val="21"/>
      <w:szCs w:val="22"/>
    </w:rPr>
  </w:style>
  <w:style w:type="character" w:customStyle="1" w:styleId="17">
    <w:name w:val="批注主题 字符"/>
    <w:basedOn w:val="16"/>
    <w:link w:val="8"/>
    <w:semiHidden/>
    <w:qFormat/>
    <w:uiPriority w:val="99"/>
    <w:rPr>
      <w:b/>
      <w:bCs/>
      <w:kern w:val="2"/>
      <w:sz w:val="21"/>
      <w:szCs w:val="22"/>
    </w:rPr>
  </w:style>
  <w:style w:type="paragraph" w:customStyle="1" w:styleId="18">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227</Words>
  <Characters>1298</Characters>
  <Lines>10</Lines>
  <Paragraphs>3</Paragraphs>
  <TotalTime>18</TotalTime>
  <ScaleCrop>false</ScaleCrop>
  <LinksUpToDate>false</LinksUpToDate>
  <CharactersWithSpaces>1522</CharactersWithSpaces>
  <Application>WPS Office_11.8.2.11717_F1E327BC-269C-435d-A152-05C5408002CA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2021-03-12T10:10:00Z</dcterms:created>
  <dc:creator>Zhou, Yuan /ZL</dc:creator>
  <cp:lastModifiedBy>gaopan</cp:lastModifiedBy>
  <dcterms:modified xsi:type="dcterms:W3CDTF">2023-04-06T14:17:57Z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2052-11.8.2.11717</vt:lpwstr>
  </property>
  <property fmtid="{D5CDD505-2E9C-101B-9397-08002B2CF9AE}" pid="3" name="ICV">
    <vt:lpwstr>2F529648BF26F9AD42362D6436C0BA64</vt:lpwstr>
  </property>
</Properties>
</file>