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 w:val="0"/>
          <w:bCs w:val="0"/>
          <w:sz w:val="44"/>
          <w:szCs w:val="44"/>
        </w:rPr>
      </w:pPr>
    </w:p>
    <w:p>
      <w:pPr>
        <w:pStyle w:val="2"/>
        <w:rPr>
          <w:b w:val="0"/>
          <w:bCs w:val="0"/>
          <w:sz w:val="44"/>
          <w:szCs w:val="44"/>
        </w:rPr>
      </w:pPr>
    </w:p>
    <w:p>
      <w:pPr>
        <w:pStyle w:val="2"/>
        <w:spacing w:before="0" w:beforeLines="0" w:after="0" w:afterLines="0" w:line="579" w:lineRule="exact"/>
        <w:rPr>
          <w:b w:val="0"/>
          <w:bCs w:val="0"/>
          <w:sz w:val="44"/>
          <w:szCs w:val="44"/>
        </w:rPr>
        <w:pPrChange w:id="30" w:author="gaopan" w:date="2023-04-05T16:50:54Z">
          <w:pPr>
            <w:pStyle w:val="2"/>
          </w:pPr>
        </w:pPrChange>
      </w:pPr>
      <w:r>
        <w:rPr>
          <w:rFonts w:hint="eastAsia"/>
          <w:b w:val="0"/>
          <w:bCs w:val="0"/>
          <w:sz w:val="44"/>
          <w:szCs w:val="44"/>
        </w:rPr>
        <w:t>深圳市政府立法</w:t>
      </w:r>
      <w:r>
        <w:rPr>
          <w:rFonts w:hint="eastAsia"/>
          <w:b w:val="0"/>
          <w:bCs w:val="0"/>
          <w:sz w:val="44"/>
          <w:szCs w:val="44"/>
          <w:lang w:eastAsia="zh-CN"/>
        </w:rPr>
        <w:t>工作</w:t>
      </w:r>
      <w:r>
        <w:rPr>
          <w:rFonts w:hint="eastAsia"/>
          <w:b w:val="0"/>
          <w:bCs w:val="0"/>
          <w:sz w:val="44"/>
          <w:szCs w:val="44"/>
        </w:rPr>
        <w:t>联系点（香蜜湖街道）</w:t>
      </w:r>
    </w:p>
    <w:p>
      <w:pPr>
        <w:pStyle w:val="2"/>
        <w:spacing w:before="0" w:beforeLines="0" w:after="0" w:afterLines="0" w:line="579" w:lineRule="exact"/>
        <w:rPr>
          <w:b w:val="0"/>
          <w:bCs w:val="0"/>
          <w:sz w:val="44"/>
          <w:szCs w:val="44"/>
        </w:rPr>
        <w:pPrChange w:id="31" w:author="gaopan" w:date="2023-04-05T16:50:54Z">
          <w:pPr>
            <w:pStyle w:val="2"/>
          </w:pPr>
        </w:pPrChange>
      </w:pPr>
      <w:r>
        <w:rPr>
          <w:b w:val="0"/>
          <w:bCs w:val="0"/>
          <w:sz w:val="44"/>
          <w:szCs w:val="44"/>
        </w:rPr>
        <w:t>工作办法</w:t>
      </w:r>
    </w:p>
    <w:p>
      <w:pPr>
        <w:pStyle w:val="2"/>
        <w:spacing w:before="0" w:beforeLines="0" w:after="0" w:afterLines="0" w:line="579" w:lineRule="exact"/>
        <w:rPr>
          <w:ins w:id="33" w:author="gaopan" w:date="2023-04-05T16:51:00Z"/>
          <w:rFonts w:hint="eastAsia" w:ascii="仿宋_GB2312" w:hAnsi="仿宋_GB2312" w:eastAsia="仿宋_GB2312" w:cs="仿宋_GB2312"/>
          <w:b w:val="0"/>
          <w:bCs w:val="0"/>
          <w:rPrChange w:id="34" w:author="gaopan" w:date="2023-04-05T16:52:52Z">
            <w:rPr>
              <w:ins w:id="35" w:author="gaopan" w:date="2023-04-05T16:51:00Z"/>
              <w:rFonts w:hint="eastAsia" w:ascii="CESI仿宋-GB2312" w:hAnsi="CESI仿宋-GB2312" w:eastAsia="CESI仿宋-GB2312" w:cs="CESI仿宋-GB2312"/>
              <w:b w:val="0"/>
              <w:bCs w:val="0"/>
            </w:rPr>
          </w:rPrChange>
        </w:rPr>
        <w:pPrChange w:id="32" w:author="gaopan" w:date="2023-04-05T16:50:54Z">
          <w:pPr>
            <w:pStyle w:val="2"/>
          </w:pPr>
        </w:pPrChange>
      </w:pPr>
      <w:r>
        <w:rPr>
          <w:rFonts w:hint="eastAsia" w:ascii="仿宋_GB2312" w:hAnsi="仿宋_GB2312" w:eastAsia="仿宋_GB2312" w:cs="仿宋_GB2312"/>
          <w:b w:val="0"/>
          <w:bCs w:val="0"/>
          <w:rPrChange w:id="36" w:author="gaopan" w:date="2023-04-05T16:52:52Z">
            <w:rPr>
              <w:rFonts w:hint="eastAsia" w:ascii="CESI仿宋-GB2312" w:hAnsi="CESI仿宋-GB2312" w:eastAsia="CESI仿宋-GB2312" w:cs="CESI仿宋-GB2312"/>
              <w:b w:val="0"/>
              <w:bCs w:val="0"/>
            </w:rPr>
          </w:rPrChange>
        </w:rPr>
        <w:t>（征求意见稿）</w:t>
      </w:r>
    </w:p>
    <w:p>
      <w:pPr>
        <w:pStyle w:val="2"/>
        <w:spacing w:before="0" w:beforeLines="0" w:after="0" w:afterLines="0" w:line="579" w:lineRule="exact"/>
        <w:rPr>
          <w:rFonts w:hint="eastAsia" w:ascii="CESI仿宋-GB2312" w:hAnsi="CESI仿宋-GB2312" w:eastAsia="CESI仿宋-GB2312" w:cs="CESI仿宋-GB2312"/>
          <w:b w:val="0"/>
          <w:bCs w:val="0"/>
        </w:rPr>
        <w:pPrChange w:id="37" w:author="gaopan" w:date="2023-04-05T16:50:54Z">
          <w:pPr>
            <w:pStyle w:val="2"/>
          </w:pPr>
        </w:pPrChange>
      </w:pPr>
    </w:p>
    <w:p>
      <w:pPr>
        <w:numPr>
          <w:ilvl w:val="0"/>
          <w:numId w:val="2"/>
        </w:numPr>
        <w:spacing w:beforeLines="0" w:afterLines="0" w:line="579" w:lineRule="exact"/>
        <w:ind w:left="3160"/>
        <w:jc w:val="both"/>
        <w:rPr>
          <w:ins w:id="39" w:author="gaopan" w:date="2023-04-06T14:18:34Z"/>
          <w:rFonts w:ascii="方正黑体_GBK" w:hAnsi="方正黑体_GBK" w:eastAsia="方正黑体_GBK" w:cs="方正黑体_GBK"/>
          <w:sz w:val="32"/>
          <w:szCs w:val="32"/>
        </w:rPr>
        <w:pPrChange w:id="38" w:author="gaopan" w:date="2023-04-05T16:50:54Z">
          <w:pPr>
            <w:numPr>
              <w:ilvl w:val="0"/>
              <w:numId w:val="2"/>
            </w:numPr>
            <w:ind w:left="3160"/>
            <w:jc w:val="both"/>
          </w:pPr>
        </w:pPrChange>
      </w:pPr>
      <w:r>
        <w:rPr>
          <w:rFonts w:hint="eastAsia" w:ascii="方正黑体_GBK" w:hAnsi="方正黑体_GBK" w:eastAsia="方正黑体_GBK" w:cs="方正黑体_GBK"/>
          <w:sz w:val="32"/>
          <w:szCs w:val="32"/>
        </w:rPr>
        <w:t>总则</w:t>
      </w:r>
    </w:p>
    <w:p>
      <w:pPr>
        <w:numPr>
          <w:ilvl w:val="-1"/>
          <w:numId w:val="0"/>
        </w:numPr>
        <w:spacing w:beforeLines="0" w:afterLines="0" w:line="579" w:lineRule="exact"/>
        <w:ind w:left="0"/>
        <w:jc w:val="both"/>
        <w:rPr>
          <w:rFonts w:ascii="方正黑体_GBK" w:hAnsi="方正黑体_GBK" w:eastAsia="方正黑体_GBK" w:cs="方正黑体_GBK"/>
          <w:sz w:val="32"/>
          <w:szCs w:val="32"/>
        </w:rPr>
        <w:pPrChange w:id="40" w:author="gaopan" w:date="2023-04-06T14:18:35Z">
          <w:pPr>
            <w:numPr>
              <w:ilvl w:val="0"/>
              <w:numId w:val="2"/>
            </w:numPr>
            <w:ind w:left="3160"/>
            <w:jc w:val="both"/>
          </w:pPr>
        </w:pPrChange>
      </w:pP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42" w:author="gaopan" w:date="2023-04-05T16:53:13Z">
            <w:rPr>
              <w:rFonts w:ascii="CESI仿宋-GB2312" w:hAnsi="CESI仿宋-GB2312" w:eastAsia="CESI仿宋-GB2312" w:cs="CESI仿宋-GB2312"/>
              <w:sz w:val="32"/>
              <w:szCs w:val="32"/>
            </w:rPr>
          </w:rPrChange>
        </w:rPr>
        <w:pPrChange w:id="41"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43" w:author="gaopan" w:date="2023-04-05T16:53:13Z">
            <w:rPr>
              <w:rFonts w:hint="eastAsia" w:ascii="CESI仿宋-GB2312" w:hAnsi="CESI仿宋-GB2312" w:eastAsia="CESI仿宋-GB2312" w:cs="CESI仿宋-GB2312"/>
              <w:sz w:val="32"/>
              <w:szCs w:val="32"/>
            </w:rPr>
          </w:rPrChange>
        </w:rPr>
        <w:t>为</w:t>
      </w:r>
      <w:r>
        <w:rPr>
          <w:rFonts w:hint="eastAsia" w:ascii="仿宋_GB2312" w:hAnsi="仿宋_GB2312" w:eastAsia="仿宋_GB2312" w:cs="仿宋_GB2312"/>
          <w:sz w:val="32"/>
          <w:szCs w:val="32"/>
          <w:lang w:eastAsia="zh-CN"/>
          <w:rPrChange w:id="44" w:author="gaopan" w:date="2023-04-05T16:53:13Z">
            <w:rPr>
              <w:rFonts w:hint="eastAsia" w:ascii="CESI仿宋-GB2312" w:hAnsi="CESI仿宋-GB2312" w:eastAsia="CESI仿宋-GB2312" w:cs="CESI仿宋-GB2312"/>
              <w:sz w:val="32"/>
              <w:szCs w:val="32"/>
              <w:lang w:eastAsia="zh-CN"/>
            </w:rPr>
          </w:rPrChange>
        </w:rPr>
        <w:t>了</w:t>
      </w:r>
      <w:r>
        <w:rPr>
          <w:rFonts w:hint="eastAsia" w:ascii="仿宋_GB2312" w:hAnsi="仿宋_GB2312" w:eastAsia="仿宋_GB2312" w:cs="仿宋_GB2312"/>
          <w:sz w:val="32"/>
          <w:szCs w:val="32"/>
          <w:rPrChange w:id="45" w:author="gaopan" w:date="2023-04-05T16:53:13Z">
            <w:rPr>
              <w:rFonts w:hint="eastAsia" w:ascii="CESI仿宋-GB2312" w:hAnsi="CESI仿宋-GB2312" w:eastAsia="CESI仿宋-GB2312" w:cs="CESI仿宋-GB2312"/>
              <w:sz w:val="32"/>
              <w:szCs w:val="32"/>
            </w:rPr>
          </w:rPrChange>
        </w:rPr>
        <w:t>规范深圳市政府立法</w:t>
      </w:r>
      <w:r>
        <w:rPr>
          <w:rFonts w:hint="eastAsia" w:ascii="仿宋_GB2312" w:hAnsi="仿宋_GB2312" w:eastAsia="仿宋_GB2312" w:cs="仿宋_GB2312"/>
          <w:sz w:val="32"/>
          <w:szCs w:val="32"/>
          <w:lang w:eastAsia="zh-CN"/>
          <w:rPrChange w:id="46" w:author="gaopan" w:date="2023-04-05T16:53:13Z">
            <w:rPr>
              <w:rFonts w:hint="eastAsia" w:ascii="CESI仿宋-GB2312" w:hAnsi="CESI仿宋-GB2312" w:eastAsia="CESI仿宋-GB2312" w:cs="CESI仿宋-GB2312"/>
              <w:sz w:val="32"/>
              <w:szCs w:val="32"/>
              <w:lang w:eastAsia="zh-CN"/>
            </w:rPr>
          </w:rPrChange>
        </w:rPr>
        <w:t>工作</w:t>
      </w:r>
      <w:r>
        <w:rPr>
          <w:rFonts w:hint="eastAsia" w:ascii="仿宋_GB2312" w:hAnsi="仿宋_GB2312" w:eastAsia="仿宋_GB2312" w:cs="仿宋_GB2312"/>
          <w:sz w:val="32"/>
          <w:szCs w:val="32"/>
          <w:rPrChange w:id="47" w:author="gaopan" w:date="2023-04-05T16:53:13Z">
            <w:rPr>
              <w:rFonts w:hint="eastAsia" w:ascii="CESI仿宋-GB2312" w:hAnsi="CESI仿宋-GB2312" w:eastAsia="CESI仿宋-GB2312" w:cs="CESI仿宋-GB2312"/>
              <w:sz w:val="32"/>
              <w:szCs w:val="32"/>
            </w:rPr>
          </w:rPrChange>
        </w:rPr>
        <w:t>联系点（香蜜湖街道）（以下简称立法联系点）</w:t>
      </w:r>
      <w:r>
        <w:rPr>
          <w:rFonts w:hint="eastAsia" w:ascii="仿宋_GB2312" w:hAnsi="仿宋_GB2312" w:eastAsia="仿宋_GB2312" w:cs="仿宋_GB2312"/>
          <w:sz w:val="32"/>
          <w:szCs w:val="32"/>
          <w:lang w:eastAsia="zh-CN"/>
          <w:rPrChange w:id="48" w:author="gaopan" w:date="2023-04-05T16:53:13Z">
            <w:rPr>
              <w:rFonts w:hint="eastAsia" w:ascii="CESI仿宋-GB2312" w:hAnsi="CESI仿宋-GB2312" w:eastAsia="CESI仿宋-GB2312" w:cs="CESI仿宋-GB2312"/>
              <w:sz w:val="32"/>
              <w:szCs w:val="32"/>
              <w:lang w:eastAsia="zh-CN"/>
            </w:rPr>
          </w:rPrChange>
        </w:rPr>
        <w:t>运作</w:t>
      </w:r>
      <w:r>
        <w:rPr>
          <w:rFonts w:hint="eastAsia" w:ascii="仿宋_GB2312" w:hAnsi="仿宋_GB2312" w:eastAsia="仿宋_GB2312" w:cs="仿宋_GB2312"/>
          <w:sz w:val="32"/>
          <w:szCs w:val="32"/>
          <w:rPrChange w:id="49" w:author="gaopan" w:date="2023-04-05T16:53:13Z">
            <w:rPr>
              <w:rFonts w:hint="eastAsia" w:ascii="CESI仿宋-GB2312" w:hAnsi="CESI仿宋-GB2312" w:eastAsia="CESI仿宋-GB2312" w:cs="CESI仿宋-GB2312"/>
              <w:sz w:val="32"/>
              <w:szCs w:val="32"/>
            </w:rPr>
          </w:rPrChange>
        </w:rPr>
        <w:t>，充分发挥基层立法联系点的作用，</w:t>
      </w:r>
      <w:r>
        <w:rPr>
          <w:rFonts w:hint="eastAsia" w:ascii="仿宋_GB2312" w:hAnsi="仿宋_GB2312" w:eastAsia="仿宋_GB2312" w:cs="仿宋_GB2312"/>
          <w:sz w:val="32"/>
          <w:szCs w:val="32"/>
          <w:lang w:eastAsia="zh-CN"/>
          <w:rPrChange w:id="50" w:author="gaopan" w:date="2023-04-05T16:53:13Z">
            <w:rPr>
              <w:rFonts w:hint="eastAsia" w:ascii="CESI仿宋-GB2312" w:hAnsi="CESI仿宋-GB2312" w:eastAsia="CESI仿宋-GB2312" w:cs="CESI仿宋-GB2312"/>
              <w:sz w:val="32"/>
              <w:szCs w:val="32"/>
              <w:lang w:eastAsia="zh-CN"/>
            </w:rPr>
          </w:rPrChange>
        </w:rPr>
        <w:t>持续</w:t>
      </w:r>
      <w:r>
        <w:rPr>
          <w:rFonts w:hint="eastAsia" w:ascii="仿宋_GB2312" w:hAnsi="仿宋_GB2312" w:eastAsia="仿宋_GB2312" w:cs="仿宋_GB2312"/>
          <w:sz w:val="32"/>
          <w:szCs w:val="32"/>
          <w:rPrChange w:id="51" w:author="gaopan" w:date="2023-04-05T16:53:13Z">
            <w:rPr>
              <w:rFonts w:hint="eastAsia" w:ascii="CESI仿宋-GB2312" w:hAnsi="CESI仿宋-GB2312" w:eastAsia="CESI仿宋-GB2312" w:cs="CESI仿宋-GB2312"/>
              <w:sz w:val="32"/>
              <w:szCs w:val="32"/>
            </w:rPr>
          </w:rPrChange>
        </w:rPr>
        <w:t>推进科学立法、民主立法、依法立法，为政府立法工作提供必要的支持，根据《深圳市政府立法</w:t>
      </w:r>
      <w:r>
        <w:rPr>
          <w:rFonts w:hint="eastAsia" w:ascii="仿宋_GB2312" w:hAnsi="仿宋_GB2312" w:eastAsia="仿宋_GB2312" w:cs="仿宋_GB2312"/>
          <w:sz w:val="32"/>
          <w:szCs w:val="32"/>
          <w:lang w:eastAsia="zh-CN"/>
          <w:rPrChange w:id="52" w:author="gaopan" w:date="2023-04-05T16:53:13Z">
            <w:rPr>
              <w:rFonts w:hint="eastAsia" w:ascii="CESI仿宋-GB2312" w:hAnsi="CESI仿宋-GB2312" w:eastAsia="CESI仿宋-GB2312" w:cs="CESI仿宋-GB2312"/>
              <w:sz w:val="32"/>
              <w:szCs w:val="32"/>
              <w:lang w:eastAsia="zh-CN"/>
            </w:rPr>
          </w:rPrChange>
        </w:rPr>
        <w:t>工作</w:t>
      </w:r>
      <w:r>
        <w:rPr>
          <w:rFonts w:hint="eastAsia" w:ascii="仿宋_GB2312" w:hAnsi="仿宋_GB2312" w:eastAsia="仿宋_GB2312" w:cs="仿宋_GB2312"/>
          <w:sz w:val="32"/>
          <w:szCs w:val="32"/>
          <w:rPrChange w:id="53" w:author="gaopan" w:date="2023-04-05T16:53:13Z">
            <w:rPr>
              <w:rFonts w:hint="eastAsia" w:ascii="CESI仿宋-GB2312" w:hAnsi="CESI仿宋-GB2312" w:eastAsia="CESI仿宋-GB2312" w:cs="CESI仿宋-GB2312"/>
              <w:sz w:val="32"/>
              <w:szCs w:val="32"/>
            </w:rPr>
          </w:rPrChange>
        </w:rPr>
        <w:t>联系点（香蜜湖街道）工作章程》等有关规定，结合工作实际，制定本</w:t>
      </w:r>
      <w:r>
        <w:rPr>
          <w:rFonts w:hint="eastAsia" w:ascii="仿宋_GB2312" w:hAnsi="仿宋_GB2312" w:eastAsia="仿宋_GB2312" w:cs="仿宋_GB2312"/>
          <w:sz w:val="32"/>
          <w:szCs w:val="32"/>
          <w:lang w:eastAsia="zh-CN"/>
          <w:rPrChange w:id="54" w:author="gaopan" w:date="2023-04-05T16:53:13Z">
            <w:rPr>
              <w:rFonts w:hint="eastAsia" w:ascii="CESI仿宋-GB2312" w:hAnsi="CESI仿宋-GB2312" w:eastAsia="CESI仿宋-GB2312" w:cs="CESI仿宋-GB2312"/>
              <w:sz w:val="32"/>
              <w:szCs w:val="32"/>
              <w:lang w:eastAsia="zh-CN"/>
            </w:rPr>
          </w:rPrChange>
        </w:rPr>
        <w:t>工作</w:t>
      </w:r>
      <w:r>
        <w:rPr>
          <w:rFonts w:hint="eastAsia" w:ascii="仿宋_GB2312" w:hAnsi="仿宋_GB2312" w:eastAsia="仿宋_GB2312" w:cs="仿宋_GB2312"/>
          <w:sz w:val="32"/>
          <w:szCs w:val="32"/>
          <w:rPrChange w:id="55" w:author="gaopan" w:date="2023-04-05T16:53:13Z">
            <w:rPr>
              <w:rFonts w:hint="eastAsia" w:ascii="CESI仿宋-GB2312" w:hAnsi="CESI仿宋-GB2312" w:eastAsia="CESI仿宋-GB2312" w:cs="CESI仿宋-GB2312"/>
              <w:sz w:val="32"/>
              <w:szCs w:val="32"/>
            </w:rPr>
          </w:rPrChange>
        </w:rPr>
        <w:t>办法。</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57" w:author="gaopan" w:date="2023-04-05T16:53:13Z">
            <w:rPr>
              <w:rFonts w:ascii="CESI仿宋-GB2312" w:hAnsi="CESI仿宋-GB2312" w:eastAsia="CESI仿宋-GB2312" w:cs="CESI仿宋-GB2312"/>
              <w:sz w:val="32"/>
              <w:szCs w:val="32"/>
            </w:rPr>
          </w:rPrChange>
        </w:rPr>
        <w:pPrChange w:id="5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58" w:author="gaopan" w:date="2023-04-05T16:53:13Z">
            <w:rPr>
              <w:rFonts w:hint="eastAsia" w:ascii="CESI仿宋-GB2312" w:hAnsi="CESI仿宋-GB2312" w:eastAsia="CESI仿宋-GB2312" w:cs="CESI仿宋-GB2312"/>
              <w:sz w:val="32"/>
              <w:szCs w:val="32"/>
            </w:rPr>
          </w:rPrChange>
        </w:rPr>
        <w:t>立法联系点应当遵循民主、科学、务实、便民的工作原则，深入践行立法为民理念, 积极拓展社会各方有序参与政府立法工作的途径，为提高政府立法质量提供支持。</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60" w:author="gaopan" w:date="2023-04-05T16:53:13Z">
            <w:rPr>
              <w:rFonts w:ascii="CESI仿宋-GB2312" w:hAnsi="CESI仿宋-GB2312" w:eastAsia="CESI仿宋-GB2312" w:cs="CESI仿宋-GB2312"/>
              <w:sz w:val="32"/>
              <w:szCs w:val="32"/>
            </w:rPr>
          </w:rPrChange>
        </w:rPr>
        <w:pPrChange w:id="59"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61" w:author="gaopan" w:date="2023-04-05T16:53:13Z">
            <w:rPr>
              <w:rFonts w:hint="eastAsia" w:ascii="CESI仿宋-GB2312" w:hAnsi="CESI仿宋-GB2312" w:eastAsia="CESI仿宋-GB2312" w:cs="CESI仿宋-GB2312"/>
              <w:sz w:val="32"/>
              <w:szCs w:val="32"/>
            </w:rPr>
          </w:rPrChange>
        </w:rPr>
        <w:t>立法联系点应</w:t>
      </w:r>
      <w:r>
        <w:rPr>
          <w:rFonts w:hint="eastAsia" w:ascii="仿宋_GB2312" w:hAnsi="仿宋_GB2312" w:eastAsia="仿宋_GB2312" w:cs="仿宋_GB2312"/>
          <w:sz w:val="32"/>
          <w:szCs w:val="32"/>
          <w:lang w:eastAsia="zh-CN"/>
          <w:rPrChange w:id="62" w:author="gaopan" w:date="2023-04-05T16:53:13Z">
            <w:rPr>
              <w:rFonts w:hint="eastAsia" w:ascii="CESI仿宋-GB2312" w:hAnsi="CESI仿宋-GB2312" w:eastAsia="CESI仿宋-GB2312" w:cs="CESI仿宋-GB2312"/>
              <w:sz w:val="32"/>
              <w:szCs w:val="32"/>
              <w:lang w:eastAsia="zh-CN"/>
            </w:rPr>
          </w:rPrChange>
        </w:rPr>
        <w:t>当</w:t>
      </w:r>
      <w:r>
        <w:rPr>
          <w:rFonts w:hint="eastAsia" w:ascii="仿宋_GB2312" w:hAnsi="仿宋_GB2312" w:eastAsia="仿宋_GB2312" w:cs="仿宋_GB2312"/>
          <w:sz w:val="32"/>
          <w:szCs w:val="32"/>
          <w:rPrChange w:id="63" w:author="gaopan" w:date="2023-04-05T16:53:13Z">
            <w:rPr>
              <w:rFonts w:hint="eastAsia" w:ascii="CESI仿宋-GB2312" w:hAnsi="CESI仿宋-GB2312" w:eastAsia="CESI仿宋-GB2312" w:cs="CESI仿宋-GB2312"/>
              <w:sz w:val="32"/>
              <w:szCs w:val="32"/>
            </w:rPr>
          </w:rPrChange>
        </w:rPr>
        <w:t>积极探索和建立与人大立法联系点</w:t>
      </w:r>
      <w:r>
        <w:rPr>
          <w:rFonts w:hint="eastAsia" w:ascii="仿宋_GB2312" w:hAnsi="仿宋_GB2312" w:eastAsia="仿宋_GB2312" w:cs="仿宋_GB2312"/>
          <w:sz w:val="32"/>
          <w:szCs w:val="32"/>
          <w:lang w:eastAsia="zh-CN"/>
          <w:rPrChange w:id="64" w:author="gaopan" w:date="2023-04-05T16:53:13Z">
            <w:rPr>
              <w:rFonts w:hint="eastAsia" w:ascii="CESI仿宋-GB2312" w:hAnsi="CESI仿宋-GB2312" w:eastAsia="CESI仿宋-GB2312" w:cs="CESI仿宋-GB2312"/>
              <w:sz w:val="32"/>
              <w:szCs w:val="32"/>
              <w:lang w:eastAsia="zh-CN"/>
            </w:rPr>
          </w:rPrChange>
        </w:rPr>
        <w:t>、普法联系点</w:t>
      </w:r>
      <w:r>
        <w:rPr>
          <w:rFonts w:hint="eastAsia" w:ascii="仿宋_GB2312" w:hAnsi="仿宋_GB2312" w:eastAsia="仿宋_GB2312" w:cs="仿宋_GB2312"/>
          <w:sz w:val="32"/>
          <w:szCs w:val="32"/>
          <w:rPrChange w:id="65" w:author="gaopan" w:date="2023-04-05T16:53:13Z">
            <w:rPr>
              <w:rFonts w:hint="eastAsia" w:ascii="CESI仿宋-GB2312" w:hAnsi="CESI仿宋-GB2312" w:eastAsia="CESI仿宋-GB2312" w:cs="CESI仿宋-GB2312"/>
              <w:sz w:val="32"/>
              <w:szCs w:val="32"/>
            </w:rPr>
          </w:rPrChange>
        </w:rPr>
        <w:t>之间的互动共融机制，</w:t>
      </w:r>
      <w:r>
        <w:rPr>
          <w:rFonts w:hint="eastAsia" w:ascii="仿宋_GB2312" w:hAnsi="仿宋_GB2312" w:eastAsia="仿宋_GB2312" w:cs="仿宋_GB2312"/>
          <w:sz w:val="32"/>
          <w:szCs w:val="32"/>
          <w:lang w:eastAsia="zh-CN"/>
          <w:rPrChange w:id="66" w:author="gaopan" w:date="2023-04-05T16:53:13Z">
            <w:rPr>
              <w:rFonts w:hint="eastAsia" w:ascii="CESI仿宋-GB2312" w:hAnsi="CESI仿宋-GB2312" w:eastAsia="CESI仿宋-GB2312" w:cs="CESI仿宋-GB2312"/>
              <w:sz w:val="32"/>
              <w:szCs w:val="32"/>
              <w:lang w:eastAsia="zh-CN"/>
            </w:rPr>
          </w:rPrChange>
        </w:rPr>
        <w:t>逐步实现</w:t>
      </w:r>
      <w:r>
        <w:rPr>
          <w:rFonts w:hint="eastAsia" w:ascii="仿宋_GB2312" w:hAnsi="仿宋_GB2312" w:eastAsia="仿宋_GB2312" w:cs="仿宋_GB2312"/>
          <w:sz w:val="32"/>
          <w:szCs w:val="32"/>
          <w:rPrChange w:id="67" w:author="gaopan" w:date="2023-04-05T16:53:13Z">
            <w:rPr>
              <w:rFonts w:hint="eastAsia" w:ascii="CESI仿宋-GB2312" w:hAnsi="CESI仿宋-GB2312" w:eastAsia="CESI仿宋-GB2312" w:cs="CESI仿宋-GB2312"/>
              <w:sz w:val="32"/>
              <w:szCs w:val="32"/>
            </w:rPr>
          </w:rPrChange>
        </w:rPr>
        <w:t>资源共享、信息</w:t>
      </w:r>
      <w:r>
        <w:rPr>
          <w:rFonts w:hint="eastAsia" w:ascii="仿宋_GB2312" w:hAnsi="仿宋_GB2312" w:eastAsia="仿宋_GB2312" w:cs="仿宋_GB2312"/>
          <w:sz w:val="32"/>
          <w:szCs w:val="32"/>
          <w:lang w:eastAsia="zh-CN"/>
          <w:rPrChange w:id="68" w:author="gaopan" w:date="2023-04-05T16:53:13Z">
            <w:rPr>
              <w:rFonts w:hint="eastAsia" w:ascii="CESI仿宋-GB2312" w:hAnsi="CESI仿宋-GB2312" w:eastAsia="CESI仿宋-GB2312" w:cs="CESI仿宋-GB2312"/>
              <w:sz w:val="32"/>
              <w:szCs w:val="32"/>
              <w:lang w:eastAsia="zh-CN"/>
            </w:rPr>
          </w:rPrChange>
        </w:rPr>
        <w:t>互通及工作联动。</w:t>
      </w:r>
    </w:p>
    <w:p>
      <w:pPr>
        <w:pStyle w:val="4"/>
        <w:numPr>
          <w:ilvl w:val="0"/>
          <w:numId w:val="3"/>
        </w:numPr>
        <w:spacing w:before="0" w:beforeLines="0" w:after="0" w:afterLines="0" w:line="579" w:lineRule="exact"/>
        <w:ind w:left="0" w:firstLine="600"/>
        <w:rPr>
          <w:ins w:id="70" w:author="gaopan" w:date="2023-04-05T16:53:54Z"/>
          <w:rFonts w:hint="eastAsia" w:ascii="仿宋_GB2312" w:hAnsi="仿宋_GB2312" w:eastAsia="仿宋_GB2312" w:cs="仿宋_GB2312"/>
          <w:sz w:val="32"/>
          <w:szCs w:val="32"/>
        </w:rPr>
        <w:pPrChange w:id="69"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71" w:author="gaopan" w:date="2023-04-05T16:53:13Z">
            <w:rPr>
              <w:rFonts w:hint="eastAsia" w:ascii="CESI仿宋-GB2312" w:hAnsi="CESI仿宋-GB2312" w:eastAsia="CESI仿宋-GB2312" w:cs="CESI仿宋-GB2312"/>
              <w:sz w:val="32"/>
              <w:szCs w:val="32"/>
            </w:rPr>
          </w:rPrChange>
        </w:rPr>
        <w:t>立法联系点应当创新工作</w:t>
      </w:r>
      <w:r>
        <w:rPr>
          <w:rFonts w:hint="eastAsia" w:ascii="仿宋_GB2312" w:hAnsi="仿宋_GB2312" w:eastAsia="仿宋_GB2312" w:cs="仿宋_GB2312"/>
          <w:sz w:val="32"/>
          <w:szCs w:val="32"/>
          <w:lang w:eastAsia="zh-CN"/>
          <w:rPrChange w:id="72" w:author="gaopan" w:date="2023-04-05T16:53:13Z">
            <w:rPr>
              <w:rFonts w:hint="eastAsia" w:ascii="CESI仿宋-GB2312" w:hAnsi="CESI仿宋-GB2312" w:eastAsia="CESI仿宋-GB2312" w:cs="CESI仿宋-GB2312"/>
              <w:sz w:val="32"/>
              <w:szCs w:val="32"/>
              <w:lang w:eastAsia="zh-CN"/>
            </w:rPr>
          </w:rPrChange>
        </w:rPr>
        <w:t>机制</w:t>
      </w:r>
      <w:r>
        <w:rPr>
          <w:rFonts w:hint="eastAsia" w:ascii="仿宋_GB2312" w:hAnsi="仿宋_GB2312" w:eastAsia="仿宋_GB2312" w:cs="仿宋_GB2312"/>
          <w:sz w:val="32"/>
          <w:szCs w:val="32"/>
          <w:rPrChange w:id="73" w:author="gaopan" w:date="2023-04-05T16:53:13Z">
            <w:rPr>
              <w:rFonts w:hint="eastAsia" w:ascii="CESI仿宋-GB2312" w:hAnsi="CESI仿宋-GB2312" w:eastAsia="CESI仿宋-GB2312" w:cs="CESI仿宋-GB2312"/>
              <w:sz w:val="32"/>
              <w:szCs w:val="32"/>
            </w:rPr>
          </w:rPrChange>
        </w:rPr>
        <w:t>，拓宽联系渠道，充分注重</w:t>
      </w:r>
      <w:r>
        <w:rPr>
          <w:rFonts w:hint="eastAsia" w:ascii="仿宋_GB2312" w:hAnsi="仿宋_GB2312" w:eastAsia="仿宋_GB2312" w:cs="仿宋_GB2312"/>
          <w:sz w:val="32"/>
          <w:szCs w:val="32"/>
          <w:lang w:eastAsia="zh-CN"/>
          <w:rPrChange w:id="74" w:author="gaopan" w:date="2023-04-05T16:53:13Z">
            <w:rPr>
              <w:rFonts w:hint="eastAsia" w:ascii="CESI仿宋-GB2312" w:hAnsi="CESI仿宋-GB2312" w:eastAsia="CESI仿宋-GB2312" w:cs="CESI仿宋-GB2312"/>
              <w:sz w:val="32"/>
              <w:szCs w:val="32"/>
              <w:lang w:eastAsia="zh-CN"/>
            </w:rPr>
          </w:rPrChange>
        </w:rPr>
        <w:t>立法建议</w:t>
      </w:r>
      <w:r>
        <w:rPr>
          <w:rFonts w:hint="eastAsia" w:ascii="仿宋_GB2312" w:hAnsi="仿宋_GB2312" w:eastAsia="仿宋_GB2312" w:cs="仿宋_GB2312"/>
          <w:sz w:val="32"/>
          <w:szCs w:val="32"/>
          <w:rPrChange w:id="75" w:author="gaopan" w:date="2023-04-05T16:53:13Z">
            <w:rPr>
              <w:rFonts w:hint="eastAsia" w:ascii="CESI仿宋-GB2312" w:hAnsi="CESI仿宋-GB2312" w:eastAsia="CESI仿宋-GB2312" w:cs="CESI仿宋-GB2312"/>
              <w:sz w:val="32"/>
              <w:szCs w:val="32"/>
            </w:rPr>
          </w:rPrChange>
        </w:rPr>
        <w:t>的合法性、科学性、针对性和实用性，不断提高</w:t>
      </w:r>
      <w:r>
        <w:rPr>
          <w:rFonts w:hint="eastAsia" w:ascii="仿宋_GB2312" w:hAnsi="仿宋_GB2312" w:eastAsia="仿宋_GB2312" w:cs="仿宋_GB2312"/>
          <w:sz w:val="32"/>
          <w:szCs w:val="32"/>
          <w:lang w:eastAsia="zh-CN"/>
          <w:rPrChange w:id="76" w:author="gaopan" w:date="2023-04-05T16:53:13Z">
            <w:rPr>
              <w:rFonts w:hint="eastAsia" w:ascii="CESI仿宋-GB2312" w:hAnsi="CESI仿宋-GB2312" w:eastAsia="CESI仿宋-GB2312" w:cs="CESI仿宋-GB2312"/>
              <w:sz w:val="32"/>
              <w:szCs w:val="32"/>
              <w:lang w:eastAsia="zh-CN"/>
            </w:rPr>
          </w:rPrChange>
        </w:rPr>
        <w:t>立法建议的</w:t>
      </w:r>
      <w:r>
        <w:rPr>
          <w:rFonts w:hint="eastAsia" w:ascii="仿宋_GB2312" w:hAnsi="仿宋_GB2312" w:eastAsia="仿宋_GB2312" w:cs="仿宋_GB2312"/>
          <w:sz w:val="32"/>
          <w:szCs w:val="32"/>
          <w:rPrChange w:id="77" w:author="gaopan" w:date="2023-04-05T16:53:13Z">
            <w:rPr>
              <w:rFonts w:hint="eastAsia" w:ascii="CESI仿宋-GB2312" w:hAnsi="CESI仿宋-GB2312" w:eastAsia="CESI仿宋-GB2312" w:cs="CESI仿宋-GB2312"/>
              <w:sz w:val="32"/>
              <w:szCs w:val="32"/>
            </w:rPr>
          </w:rPrChange>
        </w:rPr>
        <w:t>质量。</w:t>
      </w:r>
    </w:p>
    <w:p>
      <w:pPr>
        <w:pStyle w:val="4"/>
        <w:numPr>
          <w:ilvl w:val="-1"/>
          <w:numId w:val="0"/>
        </w:numPr>
        <w:spacing w:before="0" w:beforeLines="0" w:after="0" w:afterLines="0" w:line="579" w:lineRule="exact"/>
        <w:ind w:left="0" w:leftChars="200" w:firstLine="0" w:firstLineChars="0"/>
        <w:rPr>
          <w:rFonts w:hint="eastAsia" w:ascii="仿宋_GB2312" w:hAnsi="仿宋_GB2312" w:eastAsia="仿宋_GB2312" w:cs="仿宋_GB2312"/>
          <w:sz w:val="32"/>
          <w:szCs w:val="32"/>
          <w:rPrChange w:id="79" w:author="gaopan" w:date="2023-04-05T16:53:13Z">
            <w:rPr>
              <w:rFonts w:ascii="方正黑体_GBK" w:hAnsi="方正黑体_GBK" w:eastAsia="方正黑体_GBK" w:cs="方正黑体_GBK"/>
              <w:sz w:val="32"/>
              <w:szCs w:val="32"/>
            </w:rPr>
          </w:rPrChange>
        </w:rPr>
        <w:pPrChange w:id="78" w:author="gaopan" w:date="2023-04-05T16:53:56Z">
          <w:pPr>
            <w:pStyle w:val="4"/>
            <w:numPr>
              <w:ilvl w:val="0"/>
              <w:numId w:val="3"/>
            </w:numPr>
            <w:spacing w:before="156" w:beforeLines="50" w:after="156" w:afterLines="50" w:line="360" w:lineRule="auto"/>
            <w:ind w:left="0" w:firstLine="600"/>
          </w:pPr>
        </w:pPrChange>
      </w:pPr>
    </w:p>
    <w:p>
      <w:pPr>
        <w:numPr>
          <w:ilvl w:val="0"/>
          <w:numId w:val="2"/>
        </w:numPr>
        <w:spacing w:beforeLines="0" w:afterLines="0" w:line="579" w:lineRule="exact"/>
        <w:ind w:left="2240" w:firstLine="918" w:firstLineChars="287"/>
        <w:rPr>
          <w:ins w:id="81" w:author="gaopan" w:date="2023-04-06T14:18:38Z"/>
          <w:rFonts w:ascii="方正黑体_GBK" w:hAnsi="方正黑体_GBK" w:eastAsia="方正黑体_GBK" w:cs="方正黑体_GBK"/>
          <w:sz w:val="32"/>
          <w:szCs w:val="32"/>
        </w:rPr>
        <w:pPrChange w:id="80" w:author="gaopan" w:date="2023-04-05T16:50:54Z">
          <w:pPr>
            <w:numPr>
              <w:ilvl w:val="0"/>
              <w:numId w:val="2"/>
            </w:numPr>
            <w:ind w:left="2240" w:firstLine="918" w:firstLineChars="287"/>
          </w:pPr>
        </w:pPrChange>
      </w:pPr>
      <w:r>
        <w:rPr>
          <w:rFonts w:hint="eastAsia" w:ascii="方正黑体_GBK" w:hAnsi="方正黑体_GBK" w:eastAsia="方正黑体_GBK" w:cs="方正黑体_GBK"/>
          <w:sz w:val="32"/>
          <w:szCs w:val="32"/>
        </w:rPr>
        <w:t>议事会</w:t>
      </w:r>
    </w:p>
    <w:p>
      <w:pPr>
        <w:numPr>
          <w:ilvl w:val="-1"/>
          <w:numId w:val="0"/>
        </w:numPr>
        <w:spacing w:beforeLines="0" w:afterLines="0" w:line="579" w:lineRule="exact"/>
        <w:ind w:left="603" w:leftChars="287" w:firstLine="0" w:firstLineChars="0"/>
        <w:rPr>
          <w:rFonts w:ascii="方正黑体_GBK" w:hAnsi="方正黑体_GBK" w:eastAsia="方正黑体_GBK" w:cs="方正黑体_GBK"/>
          <w:sz w:val="32"/>
          <w:szCs w:val="32"/>
        </w:rPr>
        <w:pPrChange w:id="82" w:author="gaopan" w:date="2023-04-06T14:18:39Z">
          <w:pPr>
            <w:numPr>
              <w:ilvl w:val="0"/>
              <w:numId w:val="2"/>
            </w:numPr>
            <w:ind w:left="2240" w:firstLine="918" w:firstLineChars="287"/>
          </w:pPr>
        </w:pPrChange>
      </w:pP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84" w:author="gaopan" w:date="2023-04-05T16:53:23Z">
            <w:rPr>
              <w:rFonts w:ascii="CESI仿宋-GB2312" w:hAnsi="CESI仿宋-GB2312" w:eastAsia="CESI仿宋-GB2312" w:cs="CESI仿宋-GB2312"/>
              <w:sz w:val="32"/>
              <w:szCs w:val="32"/>
            </w:rPr>
          </w:rPrChange>
        </w:rPr>
        <w:pPrChange w:id="83" w:author="gaopan" w:date="2023-04-05T16:50:54Z">
          <w:pPr>
            <w:pStyle w:val="4"/>
            <w:numPr>
              <w:ilvl w:val="0"/>
              <w:numId w:val="3"/>
            </w:numPr>
            <w:spacing w:before="156" w:beforeLines="50" w:after="156" w:afterLines="50" w:line="360" w:lineRule="auto"/>
            <w:ind w:left="0" w:firstLine="600"/>
          </w:pPr>
        </w:pPrChange>
      </w:pPr>
      <w:ins w:id="85" w:author="gaopan" w:date="2023-04-05T16:55:30Z">
        <w:r>
          <w:rPr>
            <w:rFonts w:hint="eastAsia" w:ascii="仿宋_GB2312" w:hAnsi="仿宋_GB2312" w:eastAsia="仿宋_GB2312" w:cs="仿宋_GB2312"/>
            <w:sz w:val="32"/>
            <w:szCs w:val="32"/>
            <w:lang w:eastAsia="zh-CN"/>
          </w:rPr>
          <w:t>立</w:t>
        </w:r>
      </w:ins>
      <w:r>
        <w:rPr>
          <w:rFonts w:hint="eastAsia" w:ascii="仿宋_GB2312" w:hAnsi="仿宋_GB2312" w:eastAsia="仿宋_GB2312" w:cs="仿宋_GB2312"/>
          <w:sz w:val="32"/>
          <w:szCs w:val="32"/>
          <w:rPrChange w:id="86" w:author="gaopan" w:date="2023-04-05T16:53:23Z">
            <w:rPr>
              <w:rFonts w:hint="eastAsia" w:ascii="CESI仿宋-GB2312" w:hAnsi="CESI仿宋-GB2312" w:eastAsia="CESI仿宋-GB2312" w:cs="CESI仿宋-GB2312"/>
              <w:sz w:val="32"/>
              <w:szCs w:val="32"/>
            </w:rPr>
          </w:rPrChange>
        </w:rPr>
        <w:t>法联系点成立立法联系点议事会，是立法联系点的工作机构，负责立法联系点具体工作的组织和实施。</w:t>
      </w:r>
    </w:p>
    <w:p>
      <w:pPr>
        <w:pStyle w:val="4"/>
        <w:numPr>
          <w:ilvl w:val="0"/>
          <w:numId w:val="3"/>
        </w:numPr>
        <w:spacing w:before="0" w:beforeLines="0" w:after="0" w:afterLines="0" w:line="579" w:lineRule="exact"/>
        <w:ind w:left="0" w:firstLine="640"/>
        <w:rPr>
          <w:rFonts w:hint="eastAsia" w:ascii="仿宋_GB2312" w:hAnsi="仿宋_GB2312" w:eastAsia="仿宋_GB2312" w:cs="仿宋_GB2312"/>
          <w:sz w:val="32"/>
          <w:szCs w:val="32"/>
          <w:rPrChange w:id="88" w:author="gaopan" w:date="2023-04-05T16:53:23Z">
            <w:rPr>
              <w:rFonts w:ascii="仿宋_GB2312" w:eastAsia="仿宋_GB2312"/>
              <w:sz w:val="32"/>
              <w:szCs w:val="32"/>
            </w:rPr>
          </w:rPrChange>
        </w:rPr>
        <w:pPrChange w:id="87" w:author="gaopan" w:date="2023-04-05T16:50:54Z">
          <w:pPr>
            <w:pStyle w:val="4"/>
            <w:numPr>
              <w:ilvl w:val="0"/>
              <w:numId w:val="3"/>
            </w:numPr>
            <w:spacing w:before="156" w:beforeLines="50" w:after="156" w:afterLines="50" w:line="360" w:lineRule="auto"/>
            <w:ind w:left="0" w:firstLine="640"/>
          </w:pPr>
        </w:pPrChange>
      </w:pPr>
      <w:r>
        <w:rPr>
          <w:rFonts w:hint="eastAsia" w:ascii="仿宋_GB2312" w:hAnsi="仿宋_GB2312" w:eastAsia="仿宋_GB2312" w:cs="仿宋_GB2312"/>
          <w:sz w:val="32"/>
          <w:szCs w:val="32"/>
          <w:rPrChange w:id="89" w:author="gaopan" w:date="2023-04-05T16:53:23Z">
            <w:rPr>
              <w:rFonts w:hint="eastAsia" w:ascii="仿宋_GB2312" w:eastAsia="仿宋_GB2312"/>
              <w:sz w:val="32"/>
              <w:szCs w:val="32"/>
            </w:rPr>
          </w:rPrChange>
        </w:rPr>
        <w:t>立法</w:t>
      </w:r>
      <w:ins w:id="90" w:author="gaopan" w:date="2023-04-05T16:55:47Z">
        <w:r>
          <w:rPr>
            <w:rFonts w:hint="eastAsia" w:ascii="仿宋_GB2312" w:hAnsi="仿宋_GB2312" w:eastAsia="仿宋_GB2312" w:cs="仿宋_GB2312"/>
            <w:sz w:val="32"/>
            <w:szCs w:val="32"/>
            <w:lang w:eastAsia="zh-CN"/>
          </w:rPr>
          <w:t>联系</w:t>
        </w:r>
      </w:ins>
      <w:ins w:id="91" w:author="gaopan" w:date="2023-04-05T16:55:48Z">
        <w:r>
          <w:rPr>
            <w:rFonts w:hint="eastAsia" w:ascii="仿宋_GB2312" w:hAnsi="仿宋_GB2312" w:eastAsia="仿宋_GB2312" w:cs="仿宋_GB2312"/>
            <w:sz w:val="32"/>
            <w:szCs w:val="32"/>
            <w:lang w:eastAsia="zh-CN"/>
          </w:rPr>
          <w:t>点</w:t>
        </w:r>
      </w:ins>
      <w:r>
        <w:rPr>
          <w:rFonts w:hint="eastAsia" w:ascii="仿宋_GB2312" w:hAnsi="仿宋_GB2312" w:eastAsia="仿宋_GB2312" w:cs="仿宋_GB2312"/>
          <w:sz w:val="32"/>
          <w:szCs w:val="32"/>
          <w:rPrChange w:id="92" w:author="gaopan" w:date="2023-04-05T16:53:23Z">
            <w:rPr>
              <w:rFonts w:hint="eastAsia" w:ascii="仿宋_GB2312" w:eastAsia="仿宋_GB2312"/>
              <w:sz w:val="32"/>
              <w:szCs w:val="32"/>
            </w:rPr>
          </w:rPrChange>
        </w:rPr>
        <w:t>议事会的成员由街道法律青年团、社区信息员</w:t>
      </w:r>
      <w:r>
        <w:rPr>
          <w:rFonts w:hint="eastAsia" w:ascii="仿宋_GB2312" w:hAnsi="仿宋_GB2312" w:eastAsia="仿宋_GB2312" w:cs="仿宋_GB2312"/>
          <w:sz w:val="32"/>
          <w:szCs w:val="32"/>
          <w:lang w:eastAsia="zh-CN"/>
          <w:rPrChange w:id="93" w:author="gaopan" w:date="2023-04-05T16:53:23Z">
            <w:rPr>
              <w:rFonts w:hint="eastAsia" w:ascii="仿宋_GB2312" w:eastAsia="仿宋_GB2312"/>
              <w:sz w:val="32"/>
              <w:szCs w:val="32"/>
              <w:lang w:eastAsia="zh-CN"/>
            </w:rPr>
          </w:rPrChange>
        </w:rPr>
        <w:t>及</w:t>
      </w:r>
      <w:r>
        <w:rPr>
          <w:rFonts w:hint="eastAsia" w:ascii="仿宋_GB2312" w:hAnsi="仿宋_GB2312" w:eastAsia="仿宋_GB2312" w:cs="仿宋_GB2312"/>
          <w:sz w:val="32"/>
          <w:szCs w:val="32"/>
          <w:rPrChange w:id="94" w:author="gaopan" w:date="2023-04-05T16:53:23Z">
            <w:rPr>
              <w:rFonts w:hint="eastAsia" w:ascii="仿宋_GB2312" w:eastAsia="仿宋_GB2312"/>
              <w:sz w:val="32"/>
              <w:szCs w:val="32"/>
            </w:rPr>
          </w:rPrChange>
        </w:rPr>
        <w:t>联</w:t>
      </w:r>
      <w:r>
        <w:rPr>
          <w:rFonts w:hint="eastAsia" w:ascii="仿宋_GB2312" w:hAnsi="仿宋_GB2312" w:eastAsia="仿宋_GB2312" w:cs="仿宋_GB2312"/>
          <w:sz w:val="32"/>
          <w:szCs w:val="32"/>
          <w:lang w:eastAsia="zh-CN"/>
          <w:rPrChange w:id="95" w:author="gaopan" w:date="2023-04-05T16:53:23Z">
            <w:rPr>
              <w:rFonts w:hint="eastAsia" w:ascii="仿宋_GB2312" w:eastAsia="仿宋_GB2312"/>
              <w:sz w:val="32"/>
              <w:szCs w:val="32"/>
              <w:lang w:eastAsia="zh-CN"/>
            </w:rPr>
          </w:rPrChange>
        </w:rPr>
        <w:t>络</w:t>
      </w:r>
      <w:r>
        <w:rPr>
          <w:rFonts w:hint="eastAsia" w:ascii="仿宋_GB2312" w:hAnsi="仿宋_GB2312" w:eastAsia="仿宋_GB2312" w:cs="仿宋_GB2312"/>
          <w:sz w:val="32"/>
          <w:szCs w:val="32"/>
          <w:rPrChange w:id="96" w:author="gaopan" w:date="2023-04-05T16:53:23Z">
            <w:rPr>
              <w:rFonts w:hint="eastAsia" w:ascii="仿宋_GB2312" w:eastAsia="仿宋_GB2312"/>
              <w:sz w:val="32"/>
              <w:szCs w:val="32"/>
            </w:rPr>
          </w:rPrChange>
        </w:rPr>
        <w:t>员、行业信息员</w:t>
      </w:r>
      <w:r>
        <w:rPr>
          <w:rFonts w:hint="eastAsia" w:ascii="仿宋_GB2312" w:hAnsi="仿宋_GB2312" w:eastAsia="仿宋_GB2312" w:cs="仿宋_GB2312"/>
          <w:sz w:val="32"/>
          <w:szCs w:val="32"/>
          <w:lang w:eastAsia="zh-CN"/>
          <w:rPrChange w:id="97" w:author="gaopan" w:date="2023-04-05T16:53:23Z">
            <w:rPr>
              <w:rFonts w:hint="eastAsia" w:ascii="仿宋_GB2312" w:eastAsia="仿宋_GB2312"/>
              <w:sz w:val="32"/>
              <w:szCs w:val="32"/>
              <w:lang w:eastAsia="zh-CN"/>
            </w:rPr>
          </w:rPrChange>
        </w:rPr>
        <w:t>及联络员、专家学者及其他专业人士</w:t>
      </w:r>
      <w:r>
        <w:rPr>
          <w:rFonts w:hint="eastAsia" w:ascii="仿宋_GB2312" w:hAnsi="仿宋_GB2312" w:eastAsia="仿宋_GB2312" w:cs="仿宋_GB2312"/>
          <w:sz w:val="32"/>
          <w:szCs w:val="32"/>
          <w:rPrChange w:id="98" w:author="gaopan" w:date="2023-04-05T16:53:23Z">
            <w:rPr>
              <w:rFonts w:hint="eastAsia" w:ascii="仿宋_GB2312" w:eastAsia="仿宋_GB2312"/>
              <w:sz w:val="32"/>
              <w:szCs w:val="32"/>
            </w:rPr>
          </w:rPrChange>
        </w:rPr>
        <w:t>组成。</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00" w:author="gaopan" w:date="2023-04-05T16:53:23Z">
            <w:rPr>
              <w:rFonts w:ascii="CESI仿宋-GB2312" w:hAnsi="CESI仿宋-GB2312" w:eastAsia="CESI仿宋-GB2312" w:cs="CESI仿宋-GB2312"/>
              <w:sz w:val="32"/>
              <w:szCs w:val="32"/>
            </w:rPr>
          </w:rPrChange>
        </w:rPr>
        <w:pPrChange w:id="99"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01" w:author="gaopan" w:date="2023-04-05T16:53:23Z">
            <w:rPr>
              <w:rFonts w:hint="eastAsia" w:ascii="CESI仿宋-GB2312" w:hAnsi="CESI仿宋-GB2312" w:eastAsia="CESI仿宋-GB2312" w:cs="CESI仿宋-GB2312"/>
              <w:sz w:val="32"/>
              <w:szCs w:val="32"/>
            </w:rPr>
          </w:rPrChange>
        </w:rPr>
        <w:t>立法联系点议事会会议由街道司法所负责人根据工作需要召集，并根据成员所在工作领域、业务专长确定参会人员。</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03" w:author="gaopan" w:date="2023-04-05T16:53:23Z">
            <w:rPr>
              <w:rFonts w:ascii="CESI仿宋-GB2312" w:hAnsi="CESI仿宋-GB2312" w:eastAsia="CESI仿宋-GB2312" w:cs="CESI仿宋-GB2312"/>
              <w:sz w:val="32"/>
              <w:szCs w:val="32"/>
            </w:rPr>
          </w:rPrChange>
        </w:rPr>
        <w:pPrChange w:id="102"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04" w:author="gaopan" w:date="2023-04-05T16:53:23Z">
            <w:rPr>
              <w:rFonts w:hint="eastAsia" w:ascii="CESI仿宋-GB2312" w:hAnsi="CESI仿宋-GB2312" w:eastAsia="CESI仿宋-GB2312" w:cs="CESI仿宋-GB2312"/>
              <w:sz w:val="32"/>
              <w:szCs w:val="32"/>
            </w:rPr>
          </w:rPrChange>
        </w:rPr>
        <w:t>立法</w:t>
      </w:r>
      <w:ins w:id="105" w:author="gaopan" w:date="2023-04-05T16:56:25Z">
        <w:r>
          <w:rPr>
            <w:rFonts w:hint="eastAsia" w:ascii="仿宋_GB2312" w:hAnsi="仿宋_GB2312" w:eastAsia="仿宋_GB2312" w:cs="仿宋_GB2312"/>
            <w:sz w:val="32"/>
            <w:szCs w:val="32"/>
            <w:lang w:eastAsia="zh-CN"/>
          </w:rPr>
          <w:t>联系</w:t>
        </w:r>
      </w:ins>
      <w:ins w:id="106" w:author="gaopan" w:date="2023-04-05T16:56:26Z">
        <w:r>
          <w:rPr>
            <w:rFonts w:hint="eastAsia" w:ascii="仿宋_GB2312" w:hAnsi="仿宋_GB2312" w:eastAsia="仿宋_GB2312" w:cs="仿宋_GB2312"/>
            <w:sz w:val="32"/>
            <w:szCs w:val="32"/>
            <w:lang w:eastAsia="zh-CN"/>
          </w:rPr>
          <w:t>点</w:t>
        </w:r>
      </w:ins>
      <w:r>
        <w:rPr>
          <w:rFonts w:hint="eastAsia" w:ascii="仿宋_GB2312" w:hAnsi="仿宋_GB2312" w:eastAsia="仿宋_GB2312" w:cs="仿宋_GB2312"/>
          <w:sz w:val="32"/>
          <w:szCs w:val="32"/>
          <w:rPrChange w:id="107" w:author="gaopan" w:date="2023-04-05T16:53:23Z">
            <w:rPr>
              <w:rFonts w:hint="eastAsia" w:ascii="CESI仿宋-GB2312" w:hAnsi="CESI仿宋-GB2312" w:eastAsia="CESI仿宋-GB2312" w:cs="CESI仿宋-GB2312"/>
              <w:sz w:val="32"/>
              <w:szCs w:val="32"/>
            </w:rPr>
          </w:rPrChange>
        </w:rPr>
        <w:t>议事会会议可以邀请与议题相关</w:t>
      </w:r>
      <w:r>
        <w:rPr>
          <w:rFonts w:hint="eastAsia" w:ascii="仿宋_GB2312" w:hAnsi="仿宋_GB2312" w:eastAsia="仿宋_GB2312" w:cs="仿宋_GB2312"/>
          <w:sz w:val="32"/>
          <w:szCs w:val="32"/>
          <w:lang w:eastAsia="zh-CN"/>
          <w:rPrChange w:id="108" w:author="gaopan" w:date="2023-04-05T16:53:23Z">
            <w:rPr>
              <w:rFonts w:hint="eastAsia" w:ascii="CESI仿宋-GB2312" w:hAnsi="CESI仿宋-GB2312" w:eastAsia="CESI仿宋-GB2312" w:cs="CESI仿宋-GB2312"/>
              <w:sz w:val="32"/>
              <w:szCs w:val="32"/>
              <w:lang w:eastAsia="zh-CN"/>
            </w:rPr>
          </w:rPrChange>
        </w:rPr>
        <w:t>的</w:t>
      </w:r>
      <w:r>
        <w:rPr>
          <w:rFonts w:hint="eastAsia" w:ascii="仿宋_GB2312" w:hAnsi="仿宋_GB2312" w:eastAsia="仿宋_GB2312" w:cs="仿宋_GB2312"/>
          <w:sz w:val="32"/>
          <w:szCs w:val="32"/>
          <w:rPrChange w:id="109" w:author="gaopan" w:date="2023-04-05T16:53:23Z">
            <w:rPr>
              <w:rFonts w:hint="eastAsia" w:ascii="CESI仿宋-GB2312" w:hAnsi="CESI仿宋-GB2312" w:eastAsia="CESI仿宋-GB2312" w:cs="CESI仿宋-GB2312"/>
              <w:sz w:val="32"/>
              <w:szCs w:val="32"/>
            </w:rPr>
          </w:rPrChange>
        </w:rPr>
        <w:t>单位和人员</w:t>
      </w:r>
      <w:r>
        <w:rPr>
          <w:rFonts w:hint="eastAsia" w:ascii="仿宋_GB2312" w:hAnsi="仿宋_GB2312" w:eastAsia="仿宋_GB2312" w:cs="仿宋_GB2312"/>
          <w:sz w:val="32"/>
          <w:szCs w:val="32"/>
          <w:lang w:eastAsia="zh-CN"/>
          <w:rPrChange w:id="110" w:author="gaopan" w:date="2023-04-05T16:53:23Z">
            <w:rPr>
              <w:rFonts w:hint="eastAsia" w:ascii="CESI仿宋-GB2312" w:hAnsi="CESI仿宋-GB2312" w:eastAsia="CESI仿宋-GB2312" w:cs="CESI仿宋-GB2312"/>
              <w:sz w:val="32"/>
              <w:szCs w:val="32"/>
              <w:lang w:eastAsia="zh-CN"/>
            </w:rPr>
          </w:rPrChange>
        </w:rPr>
        <w:t>参会或者列席</w:t>
      </w:r>
      <w:r>
        <w:rPr>
          <w:rFonts w:hint="eastAsia" w:ascii="仿宋_GB2312" w:hAnsi="仿宋_GB2312" w:eastAsia="仿宋_GB2312" w:cs="仿宋_GB2312"/>
          <w:sz w:val="32"/>
          <w:szCs w:val="32"/>
          <w:rPrChange w:id="111" w:author="gaopan" w:date="2023-04-05T16:53:23Z">
            <w:rPr>
              <w:rFonts w:hint="eastAsia" w:ascii="CESI仿宋-GB2312" w:hAnsi="CESI仿宋-GB2312" w:eastAsia="CESI仿宋-GB2312" w:cs="CESI仿宋-GB2312"/>
              <w:sz w:val="32"/>
              <w:szCs w:val="32"/>
            </w:rPr>
          </w:rPrChange>
        </w:rPr>
        <w:t>。</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13" w:author="gaopan" w:date="2023-04-05T16:53:23Z">
            <w:rPr>
              <w:rFonts w:ascii="CESI仿宋-GB2312" w:hAnsi="CESI仿宋-GB2312" w:eastAsia="CESI仿宋-GB2312" w:cs="CESI仿宋-GB2312"/>
              <w:sz w:val="32"/>
              <w:szCs w:val="32"/>
            </w:rPr>
          </w:rPrChange>
        </w:rPr>
        <w:pPrChange w:id="112"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14" w:author="gaopan" w:date="2023-04-05T16:53:23Z">
            <w:rPr>
              <w:rFonts w:hint="eastAsia" w:ascii="CESI仿宋-GB2312" w:hAnsi="CESI仿宋-GB2312" w:eastAsia="CESI仿宋-GB2312" w:cs="CESI仿宋-GB2312"/>
              <w:sz w:val="32"/>
              <w:szCs w:val="32"/>
            </w:rPr>
          </w:rPrChange>
        </w:rPr>
        <w:t>立法联系点议事会会议内容包括：</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16" w:author="gaopan" w:date="2023-04-05T16:53:23Z">
            <w:rPr>
              <w:rFonts w:ascii="CESI仿宋-GB2312" w:hAnsi="CESI仿宋-GB2312" w:eastAsia="CESI仿宋-GB2312" w:cs="CESI仿宋-GB2312"/>
              <w:sz w:val="32"/>
              <w:szCs w:val="32"/>
            </w:rPr>
          </w:rPrChange>
        </w:rPr>
        <w:pPrChange w:id="115"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17" w:author="gaopan" w:date="2023-04-05T16:53:23Z">
            <w:rPr>
              <w:rFonts w:hint="eastAsia" w:ascii="CESI仿宋-GB2312" w:hAnsi="CESI仿宋-GB2312" w:eastAsia="CESI仿宋-GB2312" w:cs="CESI仿宋-GB2312"/>
              <w:sz w:val="32"/>
              <w:szCs w:val="32"/>
            </w:rPr>
          </w:rPrChange>
        </w:rPr>
        <w:t>讨论和制定工作计划；</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19" w:author="gaopan" w:date="2023-04-05T16:53:23Z">
            <w:rPr>
              <w:rFonts w:ascii="CESI仿宋-GB2312" w:hAnsi="CESI仿宋-GB2312" w:eastAsia="CESI仿宋-GB2312" w:cs="CESI仿宋-GB2312"/>
              <w:sz w:val="32"/>
              <w:szCs w:val="32"/>
            </w:rPr>
          </w:rPrChange>
        </w:rPr>
        <w:pPrChange w:id="118"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20" w:author="gaopan" w:date="2023-04-05T16:53:23Z">
            <w:rPr>
              <w:rFonts w:hint="eastAsia" w:ascii="CESI仿宋-GB2312" w:hAnsi="CESI仿宋-GB2312" w:eastAsia="CESI仿宋-GB2312" w:cs="CESI仿宋-GB2312"/>
              <w:sz w:val="32"/>
              <w:szCs w:val="32"/>
            </w:rPr>
          </w:rPrChange>
        </w:rPr>
        <w:t>讨论和制定具体工作制度，并报街道办</w:t>
      </w:r>
      <w:r>
        <w:rPr>
          <w:rFonts w:hint="eastAsia" w:ascii="仿宋_GB2312" w:hAnsi="仿宋_GB2312" w:eastAsia="仿宋_GB2312" w:cs="仿宋_GB2312"/>
          <w:sz w:val="32"/>
          <w:szCs w:val="32"/>
          <w:lang w:eastAsia="zh-CN"/>
          <w:rPrChange w:id="121" w:author="gaopan" w:date="2023-04-05T16:53:23Z">
            <w:rPr>
              <w:rFonts w:hint="eastAsia" w:ascii="CESI仿宋-GB2312" w:hAnsi="CESI仿宋-GB2312" w:eastAsia="CESI仿宋-GB2312" w:cs="CESI仿宋-GB2312"/>
              <w:sz w:val="32"/>
              <w:szCs w:val="32"/>
              <w:lang w:eastAsia="zh-CN"/>
            </w:rPr>
          </w:rPrChange>
        </w:rPr>
        <w:t>事处</w:t>
      </w:r>
      <w:r>
        <w:rPr>
          <w:rFonts w:hint="eastAsia" w:ascii="仿宋_GB2312" w:hAnsi="仿宋_GB2312" w:eastAsia="仿宋_GB2312" w:cs="仿宋_GB2312"/>
          <w:sz w:val="32"/>
          <w:szCs w:val="32"/>
          <w:rPrChange w:id="122" w:author="gaopan" w:date="2023-04-05T16:53:23Z">
            <w:rPr>
              <w:rFonts w:hint="eastAsia" w:ascii="CESI仿宋-GB2312" w:hAnsi="CESI仿宋-GB2312" w:eastAsia="CESI仿宋-GB2312" w:cs="CESI仿宋-GB2312"/>
              <w:sz w:val="32"/>
              <w:szCs w:val="32"/>
            </w:rPr>
          </w:rPrChange>
        </w:rPr>
        <w:t>批准；</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24" w:author="gaopan" w:date="2023-04-05T16:53:23Z">
            <w:rPr>
              <w:rFonts w:ascii="CESI仿宋-GB2312" w:hAnsi="CESI仿宋-GB2312" w:eastAsia="CESI仿宋-GB2312" w:cs="CESI仿宋-GB2312"/>
              <w:sz w:val="32"/>
              <w:szCs w:val="32"/>
            </w:rPr>
          </w:rPrChange>
        </w:rPr>
        <w:pPrChange w:id="123"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25" w:author="gaopan" w:date="2023-04-05T16:53:23Z">
            <w:rPr>
              <w:rFonts w:hint="eastAsia" w:ascii="CESI仿宋-GB2312" w:hAnsi="CESI仿宋-GB2312" w:eastAsia="CESI仿宋-GB2312" w:cs="CESI仿宋-GB2312"/>
              <w:sz w:val="32"/>
              <w:szCs w:val="32"/>
            </w:rPr>
          </w:rPrChange>
        </w:rPr>
        <w:t>讨论和研究法规规章草案，形成立法建议和意见；</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27" w:author="gaopan" w:date="2023-04-05T16:53:23Z">
            <w:rPr>
              <w:rFonts w:ascii="CESI仿宋-GB2312" w:hAnsi="CESI仿宋-GB2312" w:eastAsia="CESI仿宋-GB2312" w:cs="CESI仿宋-GB2312"/>
              <w:sz w:val="32"/>
              <w:szCs w:val="32"/>
            </w:rPr>
          </w:rPrChange>
        </w:rPr>
        <w:pPrChange w:id="126"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28" w:author="gaopan" w:date="2023-04-05T16:53:23Z">
            <w:rPr>
              <w:rFonts w:hint="eastAsia" w:ascii="CESI仿宋-GB2312" w:hAnsi="CESI仿宋-GB2312" w:eastAsia="CESI仿宋-GB2312" w:cs="CESI仿宋-GB2312"/>
              <w:sz w:val="32"/>
              <w:szCs w:val="32"/>
            </w:rPr>
          </w:rPrChange>
        </w:rPr>
        <w:t>讨论和研究立法后评估，形成评估报告；</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30" w:author="gaopan" w:date="2023-04-05T16:53:23Z">
            <w:rPr>
              <w:rFonts w:ascii="CESI仿宋-GB2312" w:hAnsi="CESI仿宋-GB2312" w:eastAsia="CESI仿宋-GB2312" w:cs="CESI仿宋-GB2312"/>
              <w:sz w:val="32"/>
              <w:szCs w:val="32"/>
            </w:rPr>
          </w:rPrChange>
        </w:rPr>
        <w:pPrChange w:id="129"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31" w:author="gaopan" w:date="2023-04-05T16:53:23Z">
            <w:rPr>
              <w:rFonts w:hint="eastAsia" w:ascii="CESI仿宋-GB2312" w:hAnsi="CESI仿宋-GB2312" w:eastAsia="CESI仿宋-GB2312" w:cs="CESI仿宋-GB2312"/>
              <w:sz w:val="32"/>
              <w:szCs w:val="32"/>
            </w:rPr>
          </w:rPrChange>
        </w:rPr>
        <w:t>讨论和确定具体工作开展方案，听取工作汇报；</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33" w:author="gaopan" w:date="2023-04-05T16:53:23Z">
            <w:rPr>
              <w:rFonts w:ascii="CESI仿宋-GB2312" w:hAnsi="CESI仿宋-GB2312" w:eastAsia="CESI仿宋-GB2312" w:cs="CESI仿宋-GB2312"/>
              <w:sz w:val="32"/>
              <w:szCs w:val="32"/>
            </w:rPr>
          </w:rPrChange>
        </w:rPr>
        <w:pPrChange w:id="132"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34" w:author="gaopan" w:date="2023-04-05T16:53:23Z">
            <w:rPr>
              <w:rFonts w:hint="eastAsia" w:ascii="CESI仿宋-GB2312" w:hAnsi="CESI仿宋-GB2312" w:eastAsia="CESI仿宋-GB2312" w:cs="CESI仿宋-GB2312"/>
              <w:sz w:val="32"/>
              <w:szCs w:val="32"/>
            </w:rPr>
          </w:rPrChange>
        </w:rPr>
        <w:t>研究和制定探索创新</w:t>
      </w:r>
      <w:r>
        <w:rPr>
          <w:rFonts w:hint="eastAsia" w:ascii="仿宋_GB2312" w:hAnsi="仿宋_GB2312" w:eastAsia="仿宋_GB2312" w:cs="仿宋_GB2312"/>
          <w:sz w:val="32"/>
          <w:szCs w:val="32"/>
          <w:lang w:eastAsia="zh-CN"/>
          <w:rPrChange w:id="135" w:author="gaopan" w:date="2023-04-05T16:53:23Z">
            <w:rPr>
              <w:rFonts w:hint="eastAsia" w:ascii="CESI仿宋-GB2312" w:hAnsi="CESI仿宋-GB2312" w:eastAsia="CESI仿宋-GB2312" w:cs="CESI仿宋-GB2312"/>
              <w:sz w:val="32"/>
              <w:szCs w:val="32"/>
              <w:lang w:eastAsia="zh-CN"/>
            </w:rPr>
          </w:rPrChange>
        </w:rPr>
        <w:t>工作</w:t>
      </w:r>
      <w:r>
        <w:rPr>
          <w:rFonts w:hint="eastAsia" w:ascii="仿宋_GB2312" w:hAnsi="仿宋_GB2312" w:eastAsia="仿宋_GB2312" w:cs="仿宋_GB2312"/>
          <w:sz w:val="32"/>
          <w:szCs w:val="32"/>
          <w:rPrChange w:id="136" w:author="gaopan" w:date="2023-04-05T16:53:23Z">
            <w:rPr>
              <w:rFonts w:hint="eastAsia" w:ascii="CESI仿宋-GB2312" w:hAnsi="CESI仿宋-GB2312" w:eastAsia="CESI仿宋-GB2312" w:cs="CESI仿宋-GB2312"/>
              <w:sz w:val="32"/>
              <w:szCs w:val="32"/>
            </w:rPr>
          </w:rPrChange>
        </w:rPr>
        <w:t>，推进智慧立法；</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38" w:author="gaopan" w:date="2023-04-05T16:53:23Z">
            <w:rPr>
              <w:rFonts w:ascii="CESI仿宋-GB2312" w:hAnsi="CESI仿宋-GB2312" w:eastAsia="CESI仿宋-GB2312" w:cs="CESI仿宋-GB2312"/>
              <w:sz w:val="32"/>
              <w:szCs w:val="32"/>
            </w:rPr>
          </w:rPrChange>
        </w:rPr>
        <w:pPrChange w:id="137"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39" w:author="gaopan" w:date="2023-04-05T16:53:23Z">
            <w:rPr>
              <w:rFonts w:hint="eastAsia" w:ascii="CESI仿宋-GB2312" w:hAnsi="CESI仿宋-GB2312" w:eastAsia="CESI仿宋-GB2312" w:cs="CESI仿宋-GB2312"/>
              <w:sz w:val="32"/>
              <w:szCs w:val="32"/>
            </w:rPr>
          </w:rPrChange>
        </w:rPr>
        <w:t>审议年度工作报告和专项工作报告；</w:t>
      </w:r>
    </w:p>
    <w:p>
      <w:pPr>
        <w:pStyle w:val="4"/>
        <w:numPr>
          <w:ilvl w:val="0"/>
          <w:numId w:val="4"/>
        </w:numPr>
        <w:spacing w:before="0" w:beforeLines="0" w:after="0" w:afterLines="0" w:line="579" w:lineRule="exact"/>
        <w:ind w:firstLine="600"/>
        <w:rPr>
          <w:rFonts w:hint="eastAsia" w:ascii="仿宋_GB2312" w:hAnsi="仿宋_GB2312" w:eastAsia="仿宋_GB2312" w:cs="仿宋_GB2312"/>
          <w:sz w:val="32"/>
          <w:szCs w:val="32"/>
          <w:rPrChange w:id="141" w:author="gaopan" w:date="2023-04-05T16:53:23Z">
            <w:rPr>
              <w:rFonts w:ascii="CESI仿宋-GB2312" w:hAnsi="CESI仿宋-GB2312" w:eastAsia="CESI仿宋-GB2312" w:cs="CESI仿宋-GB2312"/>
              <w:sz w:val="32"/>
              <w:szCs w:val="32"/>
            </w:rPr>
          </w:rPrChange>
        </w:rPr>
        <w:pPrChange w:id="140" w:author="gaopan" w:date="2023-04-05T16:50:54Z">
          <w:pPr>
            <w:pStyle w:val="4"/>
            <w:numPr>
              <w:ilvl w:val="0"/>
              <w:numId w:val="4"/>
            </w:numPr>
            <w:spacing w:before="156" w:beforeLines="50" w:after="156" w:afterLines="50" w:line="360" w:lineRule="auto"/>
            <w:ind w:firstLine="600"/>
          </w:pPr>
        </w:pPrChange>
      </w:pPr>
      <w:r>
        <w:rPr>
          <w:rFonts w:hint="eastAsia" w:ascii="仿宋_GB2312" w:hAnsi="仿宋_GB2312" w:eastAsia="仿宋_GB2312" w:cs="仿宋_GB2312"/>
          <w:sz w:val="32"/>
          <w:szCs w:val="32"/>
          <w:rPrChange w:id="142" w:author="gaopan" w:date="2023-04-05T16:53:23Z">
            <w:rPr>
              <w:rFonts w:hint="eastAsia" w:ascii="CESI仿宋-GB2312" w:hAnsi="CESI仿宋-GB2312" w:eastAsia="CESI仿宋-GB2312" w:cs="CESI仿宋-GB2312"/>
              <w:sz w:val="32"/>
              <w:szCs w:val="32"/>
            </w:rPr>
          </w:rPrChange>
        </w:rPr>
        <w:t>其他需要提交立法</w:t>
      </w:r>
      <w:ins w:id="143" w:author="gaopan" w:date="2023-04-05T16:57:04Z">
        <w:r>
          <w:rPr>
            <w:rFonts w:hint="eastAsia" w:ascii="仿宋_GB2312" w:hAnsi="仿宋_GB2312" w:eastAsia="仿宋_GB2312" w:cs="仿宋_GB2312"/>
            <w:sz w:val="32"/>
            <w:szCs w:val="32"/>
            <w:lang w:eastAsia="zh-CN"/>
          </w:rPr>
          <w:t>联系</w:t>
        </w:r>
      </w:ins>
      <w:ins w:id="144" w:author="gaopan" w:date="2023-04-05T16:57:05Z">
        <w:r>
          <w:rPr>
            <w:rFonts w:hint="eastAsia" w:ascii="仿宋_GB2312" w:hAnsi="仿宋_GB2312" w:eastAsia="仿宋_GB2312" w:cs="仿宋_GB2312"/>
            <w:sz w:val="32"/>
            <w:szCs w:val="32"/>
            <w:lang w:eastAsia="zh-CN"/>
          </w:rPr>
          <w:t>点</w:t>
        </w:r>
      </w:ins>
      <w:r>
        <w:rPr>
          <w:rFonts w:hint="eastAsia" w:ascii="仿宋_GB2312" w:hAnsi="仿宋_GB2312" w:eastAsia="仿宋_GB2312" w:cs="仿宋_GB2312"/>
          <w:sz w:val="32"/>
          <w:szCs w:val="32"/>
          <w:rPrChange w:id="145" w:author="gaopan" w:date="2023-04-05T16:53:23Z">
            <w:rPr>
              <w:rFonts w:hint="eastAsia" w:ascii="CESI仿宋-GB2312" w:hAnsi="CESI仿宋-GB2312" w:eastAsia="CESI仿宋-GB2312" w:cs="CESI仿宋-GB2312"/>
              <w:sz w:val="32"/>
              <w:szCs w:val="32"/>
            </w:rPr>
          </w:rPrChange>
        </w:rPr>
        <w:t>议事会会议讨论和研究的事项。</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47" w:author="gaopan" w:date="2023-04-05T16:53:23Z">
            <w:rPr>
              <w:rFonts w:ascii="CESI仿宋-GB2312" w:hAnsi="CESI仿宋-GB2312" w:eastAsia="CESI仿宋-GB2312" w:cs="CESI仿宋-GB2312"/>
              <w:sz w:val="32"/>
              <w:szCs w:val="32"/>
            </w:rPr>
          </w:rPrChange>
        </w:rPr>
        <w:pPrChange w:id="14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48" w:author="gaopan" w:date="2023-04-05T16:53:23Z">
            <w:rPr>
              <w:rFonts w:hint="eastAsia" w:ascii="CESI仿宋-GB2312" w:hAnsi="CESI仿宋-GB2312" w:eastAsia="CESI仿宋-GB2312" w:cs="CESI仿宋-GB2312"/>
              <w:sz w:val="32"/>
              <w:szCs w:val="32"/>
            </w:rPr>
          </w:rPrChange>
        </w:rPr>
        <w:t>立法联系点议事会应当将会议召开的时间、地点、议题等提前3日通知与会的社区信息员</w:t>
      </w:r>
      <w:r>
        <w:rPr>
          <w:rFonts w:hint="eastAsia" w:ascii="仿宋_GB2312" w:hAnsi="仿宋_GB2312" w:eastAsia="仿宋_GB2312" w:cs="仿宋_GB2312"/>
          <w:sz w:val="32"/>
          <w:szCs w:val="32"/>
          <w:lang w:eastAsia="zh-CN"/>
          <w:rPrChange w:id="149" w:author="gaopan" w:date="2023-04-05T16:53:23Z">
            <w:rPr>
              <w:rFonts w:hint="eastAsia" w:ascii="CESI仿宋-GB2312" w:hAnsi="CESI仿宋-GB2312" w:eastAsia="CESI仿宋-GB2312" w:cs="CESI仿宋-GB2312"/>
              <w:sz w:val="32"/>
              <w:szCs w:val="32"/>
              <w:lang w:eastAsia="zh-CN"/>
            </w:rPr>
          </w:rPrChange>
        </w:rPr>
        <w:t>及</w:t>
      </w:r>
      <w:r>
        <w:rPr>
          <w:rFonts w:hint="eastAsia" w:ascii="仿宋_GB2312" w:hAnsi="仿宋_GB2312" w:eastAsia="仿宋_GB2312" w:cs="仿宋_GB2312"/>
          <w:sz w:val="32"/>
          <w:szCs w:val="32"/>
          <w:rPrChange w:id="150" w:author="gaopan" w:date="2023-04-05T16:53:23Z">
            <w:rPr>
              <w:rFonts w:hint="eastAsia" w:ascii="CESI仿宋-GB2312" w:hAnsi="CESI仿宋-GB2312" w:eastAsia="CESI仿宋-GB2312" w:cs="CESI仿宋-GB2312"/>
              <w:sz w:val="32"/>
              <w:szCs w:val="32"/>
            </w:rPr>
          </w:rPrChange>
        </w:rPr>
        <w:t>联络员、行业信息员</w:t>
      </w:r>
      <w:r>
        <w:rPr>
          <w:rFonts w:hint="eastAsia" w:ascii="仿宋_GB2312" w:hAnsi="仿宋_GB2312" w:eastAsia="仿宋_GB2312" w:cs="仿宋_GB2312"/>
          <w:sz w:val="32"/>
          <w:szCs w:val="32"/>
          <w:lang w:eastAsia="zh-CN"/>
          <w:rPrChange w:id="151" w:author="gaopan" w:date="2023-04-05T16:53:23Z">
            <w:rPr>
              <w:rFonts w:hint="eastAsia" w:ascii="CESI仿宋-GB2312" w:hAnsi="CESI仿宋-GB2312" w:eastAsia="CESI仿宋-GB2312" w:cs="CESI仿宋-GB2312"/>
              <w:sz w:val="32"/>
              <w:szCs w:val="32"/>
              <w:lang w:eastAsia="zh-CN"/>
            </w:rPr>
          </w:rPrChange>
        </w:rPr>
        <w:t>及联络员</w:t>
      </w:r>
      <w:r>
        <w:rPr>
          <w:rFonts w:hint="eastAsia" w:ascii="仿宋_GB2312" w:hAnsi="仿宋_GB2312" w:eastAsia="仿宋_GB2312" w:cs="仿宋_GB2312"/>
          <w:sz w:val="32"/>
          <w:szCs w:val="32"/>
          <w:rPrChange w:id="152" w:author="gaopan" w:date="2023-04-05T16:53:23Z">
            <w:rPr>
              <w:rFonts w:hint="eastAsia" w:ascii="CESI仿宋-GB2312" w:hAnsi="CESI仿宋-GB2312" w:eastAsia="CESI仿宋-GB2312" w:cs="CESI仿宋-GB2312"/>
              <w:sz w:val="32"/>
              <w:szCs w:val="32"/>
            </w:rPr>
          </w:rPrChange>
        </w:rPr>
        <w:t>、顾问单位代表、专业人士及其他参会或者列席人员。</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54" w:author="gaopan" w:date="2023-04-05T16:53:23Z">
            <w:rPr>
              <w:rFonts w:ascii="CESI仿宋-GB2312" w:hAnsi="CESI仿宋-GB2312" w:eastAsia="CESI仿宋-GB2312" w:cs="CESI仿宋-GB2312"/>
              <w:sz w:val="32"/>
              <w:szCs w:val="32"/>
            </w:rPr>
          </w:rPrChange>
        </w:rPr>
        <w:pPrChange w:id="153"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55" w:author="gaopan" w:date="2023-04-05T16:53:23Z">
            <w:rPr>
              <w:rFonts w:hint="eastAsia" w:ascii="CESI仿宋-GB2312" w:hAnsi="CESI仿宋-GB2312" w:eastAsia="CESI仿宋-GB2312" w:cs="CESI仿宋-GB2312"/>
              <w:sz w:val="32"/>
              <w:szCs w:val="32"/>
            </w:rPr>
          </w:rPrChange>
        </w:rPr>
        <w:t>立法联系点议事会应当尊重</w:t>
      </w:r>
      <w:r>
        <w:rPr>
          <w:rFonts w:hint="eastAsia" w:ascii="仿宋_GB2312" w:hAnsi="仿宋_GB2312" w:eastAsia="仿宋_GB2312" w:cs="仿宋_GB2312"/>
          <w:sz w:val="32"/>
          <w:szCs w:val="32"/>
          <w:lang w:eastAsia="zh-CN"/>
          <w:rPrChange w:id="156" w:author="gaopan" w:date="2023-04-05T16:53:23Z">
            <w:rPr>
              <w:rFonts w:hint="eastAsia" w:ascii="CESI仿宋-GB2312" w:hAnsi="CESI仿宋-GB2312" w:eastAsia="CESI仿宋-GB2312" w:cs="CESI仿宋-GB2312"/>
              <w:sz w:val="32"/>
              <w:szCs w:val="32"/>
              <w:lang w:eastAsia="zh-CN"/>
            </w:rPr>
          </w:rPrChange>
        </w:rPr>
        <w:t>与</w:t>
      </w:r>
      <w:r>
        <w:rPr>
          <w:rFonts w:hint="eastAsia" w:ascii="仿宋_GB2312" w:hAnsi="仿宋_GB2312" w:eastAsia="仿宋_GB2312" w:cs="仿宋_GB2312"/>
          <w:sz w:val="32"/>
          <w:szCs w:val="32"/>
          <w:rPrChange w:id="157" w:author="gaopan" w:date="2023-04-05T16:53:23Z">
            <w:rPr>
              <w:rFonts w:hint="eastAsia" w:ascii="CESI仿宋-GB2312" w:hAnsi="CESI仿宋-GB2312" w:eastAsia="CESI仿宋-GB2312" w:cs="CESI仿宋-GB2312"/>
              <w:sz w:val="32"/>
              <w:szCs w:val="32"/>
            </w:rPr>
          </w:rPrChange>
        </w:rPr>
        <w:t>会人员的知情权和表达权，充分听取与会人员对议题的意见和建议。对与会人员提出的法规规章草案、立法后评估的意见和建议不予采纳的，应当分析原因、说明理由。</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59" w:author="gaopan" w:date="2023-04-05T16:53:23Z">
            <w:rPr>
              <w:rFonts w:ascii="CESI仿宋-GB2312" w:hAnsi="CESI仿宋-GB2312" w:eastAsia="CESI仿宋-GB2312" w:cs="CESI仿宋-GB2312"/>
              <w:sz w:val="32"/>
              <w:szCs w:val="32"/>
            </w:rPr>
          </w:rPrChange>
        </w:rPr>
        <w:pPrChange w:id="158"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60" w:author="gaopan" w:date="2023-04-05T16:53:23Z">
            <w:rPr>
              <w:rFonts w:hint="eastAsia" w:ascii="CESI仿宋-GB2312" w:hAnsi="CESI仿宋-GB2312" w:eastAsia="CESI仿宋-GB2312" w:cs="CESI仿宋-GB2312"/>
              <w:sz w:val="32"/>
              <w:szCs w:val="32"/>
            </w:rPr>
          </w:rPrChange>
        </w:rPr>
        <w:t>立法联系点议事会会议与会人员应当遵守会议纪律，对</w:t>
      </w:r>
      <w:ins w:id="161" w:author="gaopan" w:date="2023-04-05T16:59:31Z">
        <w:r>
          <w:rPr>
            <w:rFonts w:hint="eastAsia" w:ascii="仿宋_GB2312" w:hAnsi="仿宋_GB2312" w:eastAsia="仿宋_GB2312" w:cs="仿宋_GB2312"/>
            <w:sz w:val="32"/>
            <w:szCs w:val="32"/>
          </w:rPr>
          <w:t>有保密要求的</w:t>
        </w:r>
      </w:ins>
      <w:r>
        <w:rPr>
          <w:rFonts w:hint="eastAsia" w:ascii="仿宋_GB2312" w:hAnsi="仿宋_GB2312" w:eastAsia="仿宋_GB2312" w:cs="仿宋_GB2312"/>
          <w:sz w:val="32"/>
          <w:szCs w:val="32"/>
          <w:rPrChange w:id="162" w:author="gaopan" w:date="2023-04-05T16:53:23Z">
            <w:rPr>
              <w:rFonts w:hint="eastAsia" w:ascii="CESI仿宋-GB2312" w:hAnsi="CESI仿宋-GB2312" w:eastAsia="CESI仿宋-GB2312" w:cs="CESI仿宋-GB2312"/>
              <w:sz w:val="32"/>
              <w:szCs w:val="32"/>
            </w:rPr>
          </w:rPrChange>
        </w:rPr>
        <w:t>会议内容和材料</w:t>
      </w:r>
      <w:del w:id="163" w:author="gaopan" w:date="2023-04-05T16:59:31Z">
        <w:r>
          <w:rPr>
            <w:rFonts w:hint="eastAsia" w:ascii="仿宋_GB2312" w:hAnsi="仿宋_GB2312" w:eastAsia="仿宋_GB2312" w:cs="仿宋_GB2312"/>
            <w:sz w:val="32"/>
            <w:szCs w:val="32"/>
            <w:rPrChange w:id="164" w:author="gaopan" w:date="2023-04-05T16:53:23Z">
              <w:rPr>
                <w:rFonts w:hint="eastAsia" w:ascii="CESI仿宋-GB2312" w:hAnsi="CESI仿宋-GB2312" w:eastAsia="CESI仿宋-GB2312" w:cs="CESI仿宋-GB2312"/>
                <w:sz w:val="32"/>
                <w:szCs w:val="32"/>
              </w:rPr>
            </w:rPrChange>
          </w:rPr>
          <w:delText>有保密要求的</w:delText>
        </w:r>
      </w:del>
      <w:r>
        <w:rPr>
          <w:rFonts w:hint="eastAsia" w:ascii="仿宋_GB2312" w:hAnsi="仿宋_GB2312" w:eastAsia="仿宋_GB2312" w:cs="仿宋_GB2312"/>
          <w:sz w:val="32"/>
          <w:szCs w:val="32"/>
          <w:rPrChange w:id="165" w:author="gaopan" w:date="2023-04-05T16:53:23Z">
            <w:rPr>
              <w:rFonts w:hint="eastAsia" w:ascii="CESI仿宋-GB2312" w:hAnsi="CESI仿宋-GB2312" w:eastAsia="CESI仿宋-GB2312" w:cs="CESI仿宋-GB2312"/>
              <w:sz w:val="32"/>
              <w:szCs w:val="32"/>
            </w:rPr>
          </w:rPrChange>
        </w:rPr>
        <w:t>，负有保密义务。</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67" w:author="gaopan" w:date="2023-04-05T16:53:23Z">
            <w:rPr>
              <w:rFonts w:ascii="CESI仿宋-GB2312" w:hAnsi="CESI仿宋-GB2312" w:eastAsia="CESI仿宋-GB2312" w:cs="CESI仿宋-GB2312"/>
              <w:sz w:val="32"/>
              <w:szCs w:val="32"/>
            </w:rPr>
          </w:rPrChange>
        </w:rPr>
        <w:pPrChange w:id="16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68" w:author="gaopan" w:date="2023-04-05T16:53:23Z">
            <w:rPr>
              <w:rFonts w:hint="eastAsia" w:ascii="CESI仿宋-GB2312" w:hAnsi="CESI仿宋-GB2312" w:eastAsia="CESI仿宋-GB2312" w:cs="CESI仿宋-GB2312"/>
              <w:sz w:val="32"/>
              <w:szCs w:val="32"/>
            </w:rPr>
          </w:rPrChange>
        </w:rPr>
        <w:t>立法联系点议事会应当指定专人负责会议记录，并做好会议台账。</w:t>
      </w:r>
      <w:r>
        <w:rPr>
          <w:rFonts w:hint="eastAsia" w:ascii="仿宋_GB2312" w:hAnsi="仿宋_GB2312" w:eastAsia="仿宋_GB2312" w:cs="仿宋_GB2312"/>
          <w:sz w:val="32"/>
          <w:szCs w:val="32"/>
          <w:lang w:eastAsia="zh-CN"/>
          <w:rPrChange w:id="169" w:author="gaopan" w:date="2023-04-05T16:53:23Z">
            <w:rPr>
              <w:rFonts w:hint="eastAsia" w:ascii="CESI仿宋-GB2312" w:hAnsi="CESI仿宋-GB2312" w:eastAsia="CESI仿宋-GB2312" w:cs="CESI仿宋-GB2312"/>
              <w:sz w:val="32"/>
              <w:szCs w:val="32"/>
              <w:lang w:eastAsia="zh-CN"/>
            </w:rPr>
          </w:rPrChange>
        </w:rPr>
        <w:t>必要时，可以安排速录人员</w:t>
      </w:r>
      <w:del w:id="170" w:author="gaopan" w:date="2023-04-05T17:00:22Z">
        <w:r>
          <w:rPr>
            <w:rFonts w:hint="eastAsia" w:ascii="仿宋_GB2312" w:hAnsi="仿宋_GB2312" w:eastAsia="仿宋_GB2312" w:cs="仿宋_GB2312"/>
            <w:sz w:val="32"/>
            <w:szCs w:val="32"/>
            <w:lang w:eastAsia="zh-CN"/>
            <w:rPrChange w:id="171" w:author="gaopan" w:date="2023-04-05T16:53:23Z">
              <w:rPr>
                <w:rFonts w:hint="eastAsia" w:ascii="CESI仿宋-GB2312" w:hAnsi="CESI仿宋-GB2312" w:eastAsia="CESI仿宋-GB2312" w:cs="CESI仿宋-GB2312"/>
                <w:sz w:val="32"/>
                <w:szCs w:val="32"/>
                <w:lang w:eastAsia="zh-CN"/>
              </w:rPr>
            </w:rPrChange>
          </w:rPr>
          <w:delText>予</w:delText>
        </w:r>
      </w:del>
      <w:del w:id="172" w:author="gaopan" w:date="2023-04-05T17:00:22Z">
        <w:r>
          <w:rPr>
            <w:rFonts w:hint="eastAsia" w:ascii="仿宋_GB2312" w:hAnsi="仿宋_GB2312" w:eastAsia="仿宋_GB2312" w:cs="仿宋_GB2312"/>
            <w:sz w:val="32"/>
            <w:szCs w:val="32"/>
            <w:lang w:eastAsia="zh-CN"/>
            <w:rPrChange w:id="173" w:author="gaopan" w:date="2023-04-05T16:53:23Z">
              <w:rPr>
                <w:rFonts w:hint="eastAsia" w:ascii="CESI仿宋-GB2312" w:hAnsi="CESI仿宋-GB2312" w:eastAsia="CESI仿宋-GB2312" w:cs="CESI仿宋-GB2312"/>
                <w:sz w:val="32"/>
                <w:szCs w:val="32"/>
                <w:lang w:eastAsia="zh-CN"/>
              </w:rPr>
            </w:rPrChange>
          </w:rPr>
          <w:delText>以</w:delText>
        </w:r>
      </w:del>
      <w:r>
        <w:rPr>
          <w:rFonts w:hint="eastAsia" w:ascii="仿宋_GB2312" w:hAnsi="仿宋_GB2312" w:eastAsia="仿宋_GB2312" w:cs="仿宋_GB2312"/>
          <w:sz w:val="32"/>
          <w:szCs w:val="32"/>
          <w:lang w:eastAsia="zh-CN"/>
          <w:rPrChange w:id="174" w:author="gaopan" w:date="2023-04-05T16:53:23Z">
            <w:rPr>
              <w:rFonts w:hint="eastAsia" w:ascii="CESI仿宋-GB2312" w:hAnsi="CESI仿宋-GB2312" w:eastAsia="CESI仿宋-GB2312" w:cs="CESI仿宋-GB2312"/>
              <w:sz w:val="32"/>
              <w:szCs w:val="32"/>
              <w:lang w:eastAsia="zh-CN"/>
            </w:rPr>
          </w:rPrChange>
        </w:rPr>
        <w:t>详细记录。</w:t>
      </w:r>
    </w:p>
    <w:p>
      <w:pPr>
        <w:pStyle w:val="4"/>
        <w:numPr>
          <w:ilvl w:val="0"/>
          <w:numId w:val="3"/>
        </w:numPr>
        <w:spacing w:before="0" w:beforeLines="0" w:after="0" w:afterLines="0" w:line="579" w:lineRule="exact"/>
        <w:ind w:left="0" w:firstLine="600"/>
        <w:rPr>
          <w:ins w:id="176" w:author="gaopan" w:date="2023-04-05T16:54:02Z"/>
          <w:rFonts w:hint="eastAsia" w:ascii="仿宋_GB2312" w:hAnsi="仿宋_GB2312" w:eastAsia="仿宋_GB2312" w:cs="仿宋_GB2312"/>
          <w:sz w:val="32"/>
          <w:szCs w:val="32"/>
        </w:rPr>
        <w:pPrChange w:id="175"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77" w:author="gaopan" w:date="2023-04-05T16:53:23Z">
            <w:rPr>
              <w:rFonts w:hint="eastAsia" w:ascii="CESI仿宋-GB2312" w:hAnsi="CESI仿宋-GB2312" w:eastAsia="CESI仿宋-GB2312" w:cs="CESI仿宋-GB2312"/>
              <w:sz w:val="32"/>
              <w:szCs w:val="32"/>
            </w:rPr>
          </w:rPrChange>
        </w:rPr>
        <w:t>经立法联系点议事会会议讨论，形成对法规草案等立法建议的，应当</w:t>
      </w:r>
      <w:r>
        <w:rPr>
          <w:rFonts w:hint="eastAsia" w:ascii="仿宋_GB2312" w:hAnsi="仿宋_GB2312" w:eastAsia="仿宋_GB2312" w:cs="仿宋_GB2312"/>
          <w:sz w:val="32"/>
          <w:szCs w:val="32"/>
          <w:lang w:eastAsia="zh-CN"/>
          <w:rPrChange w:id="178" w:author="gaopan" w:date="2023-04-05T16:53:23Z">
            <w:rPr>
              <w:rFonts w:hint="eastAsia" w:ascii="CESI仿宋-GB2312" w:hAnsi="CESI仿宋-GB2312" w:eastAsia="CESI仿宋-GB2312" w:cs="CESI仿宋-GB2312"/>
              <w:sz w:val="32"/>
              <w:szCs w:val="32"/>
              <w:lang w:eastAsia="zh-CN"/>
            </w:rPr>
          </w:rPrChange>
        </w:rPr>
        <w:t>在</w:t>
      </w:r>
      <w:r>
        <w:rPr>
          <w:rFonts w:hint="eastAsia" w:ascii="仿宋_GB2312" w:hAnsi="仿宋_GB2312" w:eastAsia="仿宋_GB2312" w:cs="仿宋_GB2312"/>
          <w:sz w:val="32"/>
          <w:szCs w:val="32"/>
          <w:lang w:val="en-US" w:eastAsia="zh-CN"/>
          <w:rPrChange w:id="179" w:author="gaopan" w:date="2023-04-05T16:53:23Z">
            <w:rPr>
              <w:rFonts w:hint="eastAsia" w:ascii="CESI仿宋-GB2312" w:hAnsi="CESI仿宋-GB2312" w:eastAsia="CESI仿宋-GB2312" w:cs="CESI仿宋-GB2312"/>
              <w:sz w:val="32"/>
              <w:szCs w:val="32"/>
              <w:lang w:val="en-US" w:eastAsia="zh-CN"/>
            </w:rPr>
          </w:rPrChange>
        </w:rPr>
        <w:t>15日内</w:t>
      </w:r>
      <w:r>
        <w:rPr>
          <w:rFonts w:hint="eastAsia" w:ascii="仿宋_GB2312" w:hAnsi="仿宋_GB2312" w:eastAsia="仿宋_GB2312" w:cs="仿宋_GB2312"/>
          <w:sz w:val="32"/>
          <w:szCs w:val="32"/>
          <w:rPrChange w:id="180" w:author="gaopan" w:date="2023-04-05T16:53:23Z">
            <w:rPr>
              <w:rFonts w:hint="eastAsia" w:ascii="CESI仿宋-GB2312" w:hAnsi="CESI仿宋-GB2312" w:eastAsia="CESI仿宋-GB2312" w:cs="CESI仿宋-GB2312"/>
              <w:sz w:val="32"/>
              <w:szCs w:val="32"/>
            </w:rPr>
          </w:rPrChange>
        </w:rPr>
        <w:t>书面报市、区司法局，并</w:t>
      </w:r>
      <w:r>
        <w:rPr>
          <w:rFonts w:hint="eastAsia" w:ascii="仿宋_GB2312" w:hAnsi="仿宋_GB2312" w:eastAsia="仿宋_GB2312" w:cs="仿宋_GB2312"/>
          <w:sz w:val="32"/>
          <w:szCs w:val="32"/>
          <w:lang w:eastAsia="zh-CN"/>
          <w:rPrChange w:id="181" w:author="gaopan" w:date="2023-04-05T16:53:23Z">
            <w:rPr>
              <w:rFonts w:hint="eastAsia" w:ascii="CESI仿宋-GB2312" w:hAnsi="CESI仿宋-GB2312" w:eastAsia="CESI仿宋-GB2312" w:cs="CESI仿宋-GB2312"/>
              <w:sz w:val="32"/>
              <w:szCs w:val="32"/>
              <w:lang w:eastAsia="zh-CN"/>
            </w:rPr>
          </w:rPrChange>
        </w:rPr>
        <w:t>跟踪后续采纳情况</w:t>
      </w:r>
      <w:r>
        <w:rPr>
          <w:rFonts w:hint="eastAsia" w:ascii="仿宋_GB2312" w:hAnsi="仿宋_GB2312" w:eastAsia="仿宋_GB2312" w:cs="仿宋_GB2312"/>
          <w:sz w:val="32"/>
          <w:szCs w:val="32"/>
          <w:rPrChange w:id="182" w:author="gaopan" w:date="2023-04-05T16:53:23Z">
            <w:rPr>
              <w:rFonts w:hint="eastAsia" w:ascii="CESI仿宋-GB2312" w:hAnsi="CESI仿宋-GB2312" w:eastAsia="CESI仿宋-GB2312" w:cs="CESI仿宋-GB2312"/>
              <w:sz w:val="32"/>
              <w:szCs w:val="32"/>
            </w:rPr>
          </w:rPrChange>
        </w:rPr>
        <w:t>。</w:t>
      </w:r>
    </w:p>
    <w:p>
      <w:pPr>
        <w:pStyle w:val="4"/>
        <w:numPr>
          <w:ilvl w:val="-1"/>
          <w:numId w:val="0"/>
        </w:numPr>
        <w:spacing w:before="0" w:beforeLines="0" w:after="0" w:afterLines="0" w:line="579" w:lineRule="exact"/>
        <w:ind w:left="0" w:leftChars="200" w:firstLine="0" w:firstLineChars="0"/>
        <w:rPr>
          <w:rFonts w:hint="eastAsia" w:ascii="仿宋_GB2312" w:hAnsi="仿宋_GB2312" w:eastAsia="仿宋_GB2312" w:cs="仿宋_GB2312"/>
          <w:sz w:val="32"/>
          <w:szCs w:val="32"/>
          <w:rPrChange w:id="184" w:author="gaopan" w:date="2023-04-05T16:53:23Z">
            <w:rPr>
              <w:rFonts w:ascii="CESI仿宋-GB2312" w:hAnsi="CESI仿宋-GB2312" w:eastAsia="CESI仿宋-GB2312" w:cs="CESI仿宋-GB2312"/>
              <w:sz w:val="32"/>
              <w:szCs w:val="32"/>
            </w:rPr>
          </w:rPrChange>
        </w:rPr>
        <w:pPrChange w:id="183" w:author="gaopan" w:date="2023-04-05T16:54:03Z">
          <w:pPr>
            <w:pStyle w:val="4"/>
            <w:numPr>
              <w:ilvl w:val="0"/>
              <w:numId w:val="3"/>
            </w:numPr>
            <w:spacing w:before="156" w:beforeLines="50" w:after="156" w:afterLines="50" w:line="360" w:lineRule="auto"/>
            <w:ind w:left="0" w:firstLine="600"/>
          </w:pPr>
        </w:pPrChange>
      </w:pPr>
    </w:p>
    <w:p>
      <w:pPr>
        <w:numPr>
          <w:ilvl w:val="0"/>
          <w:numId w:val="2"/>
        </w:numPr>
        <w:spacing w:beforeLines="0" w:afterLines="0" w:line="579" w:lineRule="exact"/>
        <w:ind w:left="2240" w:firstLine="918" w:firstLineChars="287"/>
        <w:rPr>
          <w:ins w:id="186" w:author="gaopan" w:date="2023-04-06T14:18:44Z"/>
          <w:rFonts w:ascii="方正黑体_GBK" w:hAnsi="方正黑体_GBK" w:eastAsia="方正黑体_GBK" w:cs="方正黑体_GBK"/>
          <w:sz w:val="32"/>
          <w:szCs w:val="32"/>
        </w:rPr>
        <w:pPrChange w:id="185" w:author="gaopan" w:date="2023-04-05T16:50:54Z">
          <w:pPr>
            <w:numPr>
              <w:ilvl w:val="0"/>
              <w:numId w:val="2"/>
            </w:numPr>
            <w:ind w:left="2240" w:firstLine="918" w:firstLineChars="287"/>
          </w:pPr>
        </w:pPrChange>
      </w:pPr>
      <w:r>
        <w:rPr>
          <w:rFonts w:hint="eastAsia" w:ascii="方正黑体_GBK" w:hAnsi="方正黑体_GBK" w:eastAsia="方正黑体_GBK" w:cs="方正黑体_GBK"/>
          <w:sz w:val="32"/>
          <w:szCs w:val="32"/>
        </w:rPr>
        <w:t>工作流程</w:t>
      </w:r>
    </w:p>
    <w:p>
      <w:pPr>
        <w:numPr>
          <w:ilvl w:val="-1"/>
          <w:numId w:val="0"/>
        </w:numPr>
        <w:spacing w:beforeLines="0" w:afterLines="0" w:line="579" w:lineRule="exact"/>
        <w:ind w:left="603" w:leftChars="287" w:firstLine="0" w:firstLineChars="0"/>
        <w:rPr>
          <w:rFonts w:ascii="方正黑体_GBK" w:hAnsi="方正黑体_GBK" w:eastAsia="方正黑体_GBK" w:cs="方正黑体_GBK"/>
          <w:sz w:val="32"/>
          <w:szCs w:val="32"/>
        </w:rPr>
        <w:pPrChange w:id="187" w:author="gaopan" w:date="2023-04-06T14:18:45Z">
          <w:pPr>
            <w:numPr>
              <w:ilvl w:val="0"/>
              <w:numId w:val="2"/>
            </w:numPr>
            <w:ind w:left="2240" w:firstLine="918" w:firstLineChars="287"/>
          </w:pPr>
        </w:pPrChange>
      </w:pP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189" w:author="gaopan" w:date="2023-04-05T16:53:30Z">
            <w:rPr>
              <w:rFonts w:ascii="CESI仿宋-GB2312" w:hAnsi="CESI仿宋-GB2312" w:eastAsia="CESI仿宋-GB2312" w:cs="CESI仿宋-GB2312"/>
              <w:sz w:val="32"/>
              <w:szCs w:val="32"/>
            </w:rPr>
          </w:rPrChange>
        </w:rPr>
        <w:pPrChange w:id="188"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190" w:author="gaopan" w:date="2023-04-05T16:53:30Z">
            <w:rPr>
              <w:rFonts w:hint="eastAsia" w:ascii="CESI仿宋-GB2312" w:hAnsi="CESI仿宋-GB2312" w:eastAsia="CESI仿宋-GB2312" w:cs="CESI仿宋-GB2312"/>
              <w:sz w:val="32"/>
              <w:szCs w:val="32"/>
            </w:rPr>
          </w:rPrChange>
        </w:rPr>
        <w:t>社区信息员</w:t>
      </w:r>
      <w:r>
        <w:rPr>
          <w:rFonts w:hint="eastAsia" w:ascii="仿宋_GB2312" w:hAnsi="仿宋_GB2312" w:eastAsia="仿宋_GB2312" w:cs="仿宋_GB2312"/>
          <w:sz w:val="32"/>
          <w:szCs w:val="32"/>
          <w:lang w:eastAsia="zh-CN"/>
          <w:rPrChange w:id="191" w:author="gaopan" w:date="2023-04-05T16:53:30Z">
            <w:rPr>
              <w:rFonts w:hint="eastAsia" w:ascii="CESI仿宋-GB2312" w:hAnsi="CESI仿宋-GB2312" w:eastAsia="CESI仿宋-GB2312" w:cs="CESI仿宋-GB2312"/>
              <w:sz w:val="32"/>
              <w:szCs w:val="32"/>
              <w:lang w:eastAsia="zh-CN"/>
            </w:rPr>
          </w:rPrChange>
        </w:rPr>
        <w:t>及联络员</w:t>
      </w:r>
      <w:r>
        <w:rPr>
          <w:rFonts w:hint="eastAsia" w:ascii="仿宋_GB2312" w:hAnsi="仿宋_GB2312" w:eastAsia="仿宋_GB2312" w:cs="仿宋_GB2312"/>
          <w:sz w:val="32"/>
          <w:szCs w:val="32"/>
          <w:rPrChange w:id="192" w:author="gaopan" w:date="2023-04-05T16:53:30Z">
            <w:rPr>
              <w:rFonts w:hint="eastAsia" w:ascii="CESI仿宋-GB2312" w:hAnsi="CESI仿宋-GB2312" w:eastAsia="CESI仿宋-GB2312" w:cs="CESI仿宋-GB2312"/>
              <w:sz w:val="32"/>
              <w:szCs w:val="32"/>
            </w:rPr>
          </w:rPrChange>
        </w:rPr>
        <w:t>、行业信息员</w:t>
      </w:r>
      <w:r>
        <w:rPr>
          <w:rFonts w:hint="eastAsia" w:ascii="仿宋_GB2312" w:hAnsi="仿宋_GB2312" w:eastAsia="仿宋_GB2312" w:cs="仿宋_GB2312"/>
          <w:sz w:val="32"/>
          <w:szCs w:val="32"/>
          <w:lang w:eastAsia="zh-CN"/>
          <w:rPrChange w:id="193" w:author="gaopan" w:date="2023-04-05T16:53:30Z">
            <w:rPr>
              <w:rFonts w:hint="eastAsia" w:ascii="CESI仿宋-GB2312" w:hAnsi="CESI仿宋-GB2312" w:eastAsia="CESI仿宋-GB2312" w:cs="CESI仿宋-GB2312"/>
              <w:sz w:val="32"/>
              <w:szCs w:val="32"/>
              <w:lang w:eastAsia="zh-CN"/>
            </w:rPr>
          </w:rPrChange>
        </w:rPr>
        <w:t>及联络员</w:t>
      </w:r>
      <w:r>
        <w:rPr>
          <w:rFonts w:hint="eastAsia" w:ascii="仿宋_GB2312" w:hAnsi="仿宋_GB2312" w:eastAsia="仿宋_GB2312" w:cs="仿宋_GB2312"/>
          <w:sz w:val="32"/>
          <w:szCs w:val="32"/>
          <w:rPrChange w:id="194" w:author="gaopan" w:date="2023-04-05T16:53:30Z">
            <w:rPr>
              <w:rFonts w:hint="eastAsia" w:ascii="CESI仿宋-GB2312" w:hAnsi="CESI仿宋-GB2312" w:eastAsia="CESI仿宋-GB2312" w:cs="CESI仿宋-GB2312"/>
              <w:sz w:val="32"/>
              <w:szCs w:val="32"/>
            </w:rPr>
          </w:rPrChange>
        </w:rPr>
        <w:t>负责配合和协助立法联系点组织所在社区的</w:t>
      </w:r>
      <w:r>
        <w:rPr>
          <w:rFonts w:hint="eastAsia" w:ascii="仿宋_GB2312" w:hAnsi="仿宋_GB2312" w:eastAsia="仿宋_GB2312" w:cs="仿宋_GB2312"/>
          <w:sz w:val="32"/>
          <w:szCs w:val="32"/>
          <w:lang w:eastAsia="zh-CN"/>
          <w:rPrChange w:id="195" w:author="gaopan" w:date="2023-04-05T16:53:30Z">
            <w:rPr>
              <w:rFonts w:hint="eastAsia" w:ascii="CESI仿宋-GB2312" w:hAnsi="CESI仿宋-GB2312" w:eastAsia="CESI仿宋-GB2312" w:cs="CESI仿宋-GB2312"/>
              <w:sz w:val="32"/>
              <w:szCs w:val="32"/>
              <w:lang w:eastAsia="zh-CN"/>
            </w:rPr>
          </w:rPrChange>
        </w:rPr>
        <w:t>群众</w:t>
      </w:r>
      <w:r>
        <w:rPr>
          <w:rFonts w:hint="eastAsia" w:ascii="仿宋_GB2312" w:hAnsi="仿宋_GB2312" w:eastAsia="仿宋_GB2312" w:cs="仿宋_GB2312"/>
          <w:sz w:val="32"/>
          <w:szCs w:val="32"/>
          <w:rPrChange w:id="196" w:author="gaopan" w:date="2023-04-05T16:53:30Z">
            <w:rPr>
              <w:rFonts w:hint="eastAsia" w:ascii="CESI仿宋-GB2312" w:hAnsi="CESI仿宋-GB2312" w:eastAsia="CESI仿宋-GB2312" w:cs="CESI仿宋-GB2312"/>
              <w:sz w:val="32"/>
              <w:szCs w:val="32"/>
            </w:rPr>
          </w:rPrChange>
        </w:rPr>
        <w:t>或者所在行业的</w:t>
      </w:r>
      <w:r>
        <w:rPr>
          <w:rFonts w:hint="eastAsia" w:ascii="仿宋_GB2312" w:hAnsi="仿宋_GB2312" w:eastAsia="仿宋_GB2312" w:cs="仿宋_GB2312"/>
          <w:sz w:val="32"/>
          <w:szCs w:val="32"/>
          <w:lang w:eastAsia="zh-CN"/>
          <w:rPrChange w:id="197" w:author="gaopan" w:date="2023-04-05T16:53:30Z">
            <w:rPr>
              <w:rFonts w:hint="eastAsia" w:ascii="CESI仿宋-GB2312" w:hAnsi="CESI仿宋-GB2312" w:eastAsia="CESI仿宋-GB2312" w:cs="CESI仿宋-GB2312"/>
              <w:sz w:val="32"/>
              <w:szCs w:val="32"/>
              <w:lang w:eastAsia="zh-CN"/>
            </w:rPr>
          </w:rPrChange>
        </w:rPr>
        <w:t>企业、基层</w:t>
      </w:r>
      <w:r>
        <w:rPr>
          <w:rFonts w:hint="eastAsia" w:ascii="仿宋_GB2312" w:hAnsi="仿宋_GB2312" w:eastAsia="仿宋_GB2312" w:cs="仿宋_GB2312"/>
          <w:sz w:val="32"/>
          <w:szCs w:val="32"/>
          <w:rPrChange w:id="198" w:author="gaopan" w:date="2023-04-05T16:53:30Z">
            <w:rPr>
              <w:rFonts w:hint="eastAsia" w:ascii="CESI仿宋-GB2312" w:hAnsi="CESI仿宋-GB2312" w:eastAsia="CESI仿宋-GB2312" w:cs="CESI仿宋-GB2312"/>
              <w:sz w:val="32"/>
              <w:szCs w:val="32"/>
            </w:rPr>
          </w:rPrChange>
        </w:rPr>
        <w:t>组织开展立法建议征集工作。</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00" w:author="gaopan" w:date="2023-04-05T16:53:30Z">
            <w:rPr>
              <w:rFonts w:ascii="CESI仿宋-GB2312" w:hAnsi="CESI仿宋-GB2312" w:eastAsia="CESI仿宋-GB2312" w:cs="CESI仿宋-GB2312"/>
              <w:sz w:val="32"/>
              <w:szCs w:val="32"/>
            </w:rPr>
          </w:rPrChange>
        </w:rPr>
        <w:pPrChange w:id="199"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01" w:author="gaopan" w:date="2023-04-05T16:53:30Z">
            <w:rPr>
              <w:rFonts w:hint="eastAsia" w:ascii="仿宋_GB2312" w:eastAsia="仿宋_GB2312"/>
              <w:sz w:val="32"/>
              <w:szCs w:val="32"/>
            </w:rPr>
          </w:rPrChange>
        </w:rPr>
        <w:t>街道法律青年团</w:t>
      </w:r>
      <w:r>
        <w:rPr>
          <w:rFonts w:hint="eastAsia" w:ascii="仿宋_GB2312" w:hAnsi="仿宋_GB2312" w:eastAsia="仿宋_GB2312" w:cs="仿宋_GB2312"/>
          <w:sz w:val="32"/>
          <w:szCs w:val="32"/>
          <w:lang w:eastAsia="zh-CN"/>
          <w:rPrChange w:id="202" w:author="gaopan" w:date="2023-04-05T16:53:30Z">
            <w:rPr>
              <w:rFonts w:hint="eastAsia" w:ascii="仿宋_GB2312" w:eastAsia="仿宋_GB2312"/>
              <w:sz w:val="32"/>
              <w:szCs w:val="32"/>
              <w:lang w:eastAsia="zh-CN"/>
            </w:rPr>
          </w:rPrChange>
        </w:rPr>
        <w:t>、</w:t>
      </w:r>
      <w:r>
        <w:rPr>
          <w:rFonts w:hint="eastAsia" w:ascii="仿宋_GB2312" w:hAnsi="仿宋_GB2312" w:eastAsia="仿宋_GB2312" w:cs="仿宋_GB2312"/>
          <w:sz w:val="32"/>
          <w:szCs w:val="32"/>
          <w:rPrChange w:id="203" w:author="gaopan" w:date="2023-04-05T16:53:30Z">
            <w:rPr>
              <w:rFonts w:hint="eastAsia" w:ascii="CESI仿宋-GB2312" w:hAnsi="CESI仿宋-GB2312" w:eastAsia="CESI仿宋-GB2312" w:cs="CESI仿宋-GB2312"/>
              <w:sz w:val="32"/>
              <w:szCs w:val="32"/>
            </w:rPr>
          </w:rPrChange>
        </w:rPr>
        <w:t>顾问单位、</w:t>
      </w:r>
      <w:r>
        <w:rPr>
          <w:rFonts w:hint="eastAsia" w:ascii="仿宋_GB2312" w:hAnsi="仿宋_GB2312" w:eastAsia="仿宋_GB2312" w:cs="仿宋_GB2312"/>
          <w:sz w:val="32"/>
          <w:szCs w:val="32"/>
          <w:lang w:eastAsia="zh-CN"/>
          <w:rPrChange w:id="204" w:author="gaopan" w:date="2023-04-05T16:53:30Z">
            <w:rPr>
              <w:rFonts w:hint="eastAsia" w:ascii="CESI仿宋-GB2312" w:hAnsi="CESI仿宋-GB2312" w:eastAsia="CESI仿宋-GB2312" w:cs="CESI仿宋-GB2312"/>
              <w:sz w:val="32"/>
              <w:szCs w:val="32"/>
              <w:lang w:eastAsia="zh-CN"/>
            </w:rPr>
          </w:rPrChange>
        </w:rPr>
        <w:t>专家学者及其他</w:t>
      </w:r>
      <w:r>
        <w:rPr>
          <w:rFonts w:hint="eastAsia" w:ascii="仿宋_GB2312" w:hAnsi="仿宋_GB2312" w:eastAsia="仿宋_GB2312" w:cs="仿宋_GB2312"/>
          <w:sz w:val="32"/>
          <w:szCs w:val="32"/>
          <w:rPrChange w:id="205" w:author="gaopan" w:date="2023-04-05T16:53:30Z">
            <w:rPr>
              <w:rFonts w:hint="eastAsia" w:ascii="CESI仿宋-GB2312" w:hAnsi="CESI仿宋-GB2312" w:eastAsia="CESI仿宋-GB2312" w:cs="CESI仿宋-GB2312"/>
              <w:sz w:val="32"/>
              <w:szCs w:val="32"/>
            </w:rPr>
          </w:rPrChange>
        </w:rPr>
        <w:t>专业人士负责对立法联系点的工作从实践和理论角度提出专业意见和建议，并在必要时对重大法律问题进行论证和出具法律意见。</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07" w:author="gaopan" w:date="2023-04-05T16:53:30Z">
            <w:rPr>
              <w:rFonts w:ascii="CESI仿宋-GB2312" w:hAnsi="CESI仿宋-GB2312" w:eastAsia="CESI仿宋-GB2312" w:cs="CESI仿宋-GB2312"/>
              <w:sz w:val="32"/>
              <w:szCs w:val="32"/>
            </w:rPr>
          </w:rPrChange>
        </w:rPr>
        <w:pPrChange w:id="20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08" w:author="gaopan" w:date="2023-04-05T16:53:30Z">
            <w:rPr>
              <w:rFonts w:hint="eastAsia" w:ascii="CESI仿宋-GB2312" w:hAnsi="CESI仿宋-GB2312" w:eastAsia="CESI仿宋-GB2312" w:cs="CESI仿宋-GB2312"/>
              <w:sz w:val="32"/>
              <w:szCs w:val="32"/>
            </w:rPr>
          </w:rPrChange>
        </w:rPr>
        <w:t>顾问单位、</w:t>
      </w:r>
      <w:r>
        <w:rPr>
          <w:rFonts w:hint="eastAsia" w:ascii="仿宋_GB2312" w:hAnsi="仿宋_GB2312" w:eastAsia="仿宋_GB2312" w:cs="仿宋_GB2312"/>
          <w:sz w:val="32"/>
          <w:szCs w:val="32"/>
          <w:lang w:eastAsia="zh-CN"/>
          <w:rPrChange w:id="209" w:author="gaopan" w:date="2023-04-05T16:53:30Z">
            <w:rPr>
              <w:rFonts w:hint="eastAsia" w:ascii="CESI仿宋-GB2312" w:hAnsi="CESI仿宋-GB2312" w:eastAsia="CESI仿宋-GB2312" w:cs="CESI仿宋-GB2312"/>
              <w:sz w:val="32"/>
              <w:szCs w:val="32"/>
              <w:lang w:eastAsia="zh-CN"/>
            </w:rPr>
          </w:rPrChange>
        </w:rPr>
        <w:t>专家学者及其他</w:t>
      </w:r>
      <w:r>
        <w:rPr>
          <w:rFonts w:hint="eastAsia" w:ascii="仿宋_GB2312" w:hAnsi="仿宋_GB2312" w:eastAsia="仿宋_GB2312" w:cs="仿宋_GB2312"/>
          <w:sz w:val="32"/>
          <w:szCs w:val="32"/>
          <w:rPrChange w:id="210" w:author="gaopan" w:date="2023-04-05T16:53:30Z">
            <w:rPr>
              <w:rFonts w:hint="eastAsia" w:ascii="CESI仿宋-GB2312" w:hAnsi="CESI仿宋-GB2312" w:eastAsia="CESI仿宋-GB2312" w:cs="CESI仿宋-GB2312"/>
              <w:sz w:val="32"/>
              <w:szCs w:val="32"/>
            </w:rPr>
          </w:rPrChange>
        </w:rPr>
        <w:t>专业人士的选聘，社区信息员</w:t>
      </w:r>
      <w:r>
        <w:rPr>
          <w:rFonts w:hint="eastAsia" w:ascii="仿宋_GB2312" w:hAnsi="仿宋_GB2312" w:eastAsia="仿宋_GB2312" w:cs="仿宋_GB2312"/>
          <w:sz w:val="32"/>
          <w:szCs w:val="32"/>
          <w:lang w:eastAsia="zh-CN"/>
          <w:rPrChange w:id="211" w:author="gaopan" w:date="2023-04-05T16:53:30Z">
            <w:rPr>
              <w:rFonts w:hint="eastAsia" w:ascii="CESI仿宋-GB2312" w:hAnsi="CESI仿宋-GB2312" w:eastAsia="CESI仿宋-GB2312" w:cs="CESI仿宋-GB2312"/>
              <w:sz w:val="32"/>
              <w:szCs w:val="32"/>
              <w:lang w:eastAsia="zh-CN"/>
            </w:rPr>
          </w:rPrChange>
        </w:rPr>
        <w:t>及联络员、</w:t>
      </w:r>
      <w:r>
        <w:rPr>
          <w:rFonts w:hint="eastAsia" w:ascii="仿宋_GB2312" w:hAnsi="仿宋_GB2312" w:eastAsia="仿宋_GB2312" w:cs="仿宋_GB2312"/>
          <w:sz w:val="32"/>
          <w:szCs w:val="32"/>
          <w:rPrChange w:id="212" w:author="gaopan" w:date="2023-04-05T16:53:30Z">
            <w:rPr>
              <w:rFonts w:hint="eastAsia" w:ascii="CESI仿宋-GB2312" w:hAnsi="CESI仿宋-GB2312" w:eastAsia="CESI仿宋-GB2312" w:cs="CESI仿宋-GB2312"/>
              <w:sz w:val="32"/>
              <w:szCs w:val="32"/>
            </w:rPr>
          </w:rPrChange>
        </w:rPr>
        <w:t>行业信息员</w:t>
      </w:r>
      <w:r>
        <w:rPr>
          <w:rFonts w:hint="eastAsia" w:ascii="仿宋_GB2312" w:hAnsi="仿宋_GB2312" w:eastAsia="仿宋_GB2312" w:cs="仿宋_GB2312"/>
          <w:sz w:val="32"/>
          <w:szCs w:val="32"/>
          <w:lang w:eastAsia="zh-CN"/>
          <w:rPrChange w:id="213" w:author="gaopan" w:date="2023-04-05T16:53:30Z">
            <w:rPr>
              <w:rFonts w:hint="eastAsia" w:ascii="CESI仿宋-GB2312" w:hAnsi="CESI仿宋-GB2312" w:eastAsia="CESI仿宋-GB2312" w:cs="CESI仿宋-GB2312"/>
              <w:sz w:val="32"/>
              <w:szCs w:val="32"/>
              <w:lang w:eastAsia="zh-CN"/>
            </w:rPr>
          </w:rPrChange>
        </w:rPr>
        <w:t>及联络员</w:t>
      </w:r>
      <w:r>
        <w:rPr>
          <w:rFonts w:hint="eastAsia" w:ascii="仿宋_GB2312" w:hAnsi="仿宋_GB2312" w:eastAsia="仿宋_GB2312" w:cs="仿宋_GB2312"/>
          <w:sz w:val="32"/>
          <w:szCs w:val="32"/>
          <w:rPrChange w:id="214" w:author="gaopan" w:date="2023-04-05T16:53:30Z">
            <w:rPr>
              <w:rFonts w:hint="eastAsia" w:ascii="CESI仿宋-GB2312" w:hAnsi="CESI仿宋-GB2312" w:eastAsia="CESI仿宋-GB2312" w:cs="CESI仿宋-GB2312"/>
              <w:sz w:val="32"/>
              <w:szCs w:val="32"/>
            </w:rPr>
          </w:rPrChange>
        </w:rPr>
        <w:t>的</w:t>
      </w:r>
      <w:r>
        <w:rPr>
          <w:rFonts w:hint="eastAsia" w:ascii="仿宋_GB2312" w:hAnsi="仿宋_GB2312" w:eastAsia="仿宋_GB2312" w:cs="仿宋_GB2312"/>
          <w:sz w:val="32"/>
          <w:szCs w:val="32"/>
          <w:lang w:eastAsia="zh-CN"/>
          <w:rPrChange w:id="215" w:author="gaopan" w:date="2023-04-05T16:53:30Z">
            <w:rPr>
              <w:rFonts w:hint="eastAsia" w:ascii="CESI仿宋-GB2312" w:hAnsi="CESI仿宋-GB2312" w:eastAsia="CESI仿宋-GB2312" w:cs="CESI仿宋-GB2312"/>
              <w:sz w:val="32"/>
              <w:szCs w:val="32"/>
              <w:lang w:eastAsia="zh-CN"/>
            </w:rPr>
          </w:rPrChange>
        </w:rPr>
        <w:t>确定</w:t>
      </w:r>
      <w:r>
        <w:rPr>
          <w:rFonts w:hint="eastAsia" w:ascii="仿宋_GB2312" w:hAnsi="仿宋_GB2312" w:eastAsia="仿宋_GB2312" w:cs="仿宋_GB2312"/>
          <w:sz w:val="32"/>
          <w:szCs w:val="32"/>
          <w:rPrChange w:id="216" w:author="gaopan" w:date="2023-04-05T16:53:30Z">
            <w:rPr>
              <w:rFonts w:hint="eastAsia" w:ascii="CESI仿宋-GB2312" w:hAnsi="CESI仿宋-GB2312" w:eastAsia="CESI仿宋-GB2312" w:cs="CESI仿宋-GB2312"/>
              <w:sz w:val="32"/>
              <w:szCs w:val="32"/>
            </w:rPr>
          </w:rPrChange>
        </w:rPr>
        <w:t>、</w:t>
      </w:r>
      <w:r>
        <w:rPr>
          <w:rFonts w:hint="eastAsia" w:ascii="仿宋_GB2312" w:hAnsi="仿宋_GB2312" w:eastAsia="仿宋_GB2312" w:cs="仿宋_GB2312"/>
          <w:sz w:val="32"/>
          <w:szCs w:val="32"/>
          <w:lang w:eastAsia="zh-CN"/>
          <w:rPrChange w:id="217" w:author="gaopan" w:date="2023-04-05T16:53:30Z">
            <w:rPr>
              <w:rFonts w:hint="eastAsia" w:ascii="CESI仿宋-GB2312" w:hAnsi="CESI仿宋-GB2312" w:eastAsia="CESI仿宋-GB2312" w:cs="CESI仿宋-GB2312"/>
              <w:sz w:val="32"/>
              <w:szCs w:val="32"/>
              <w:lang w:eastAsia="zh-CN"/>
            </w:rPr>
          </w:rPrChange>
        </w:rPr>
        <w:t>工作</w:t>
      </w:r>
      <w:r>
        <w:rPr>
          <w:rFonts w:hint="eastAsia" w:ascii="仿宋_GB2312" w:hAnsi="仿宋_GB2312" w:eastAsia="仿宋_GB2312" w:cs="仿宋_GB2312"/>
          <w:sz w:val="32"/>
          <w:szCs w:val="32"/>
          <w:rPrChange w:id="218" w:author="gaopan" w:date="2023-04-05T16:53:30Z">
            <w:rPr>
              <w:rFonts w:hint="eastAsia" w:ascii="CESI仿宋-GB2312" w:hAnsi="CESI仿宋-GB2312" w:eastAsia="CESI仿宋-GB2312" w:cs="CESI仿宋-GB2312"/>
              <w:sz w:val="32"/>
              <w:szCs w:val="32"/>
            </w:rPr>
          </w:rPrChange>
        </w:rPr>
        <w:t>范围、工作方式等，由立法联系点议事会自行制定</w:t>
      </w:r>
      <w:r>
        <w:rPr>
          <w:rFonts w:hint="eastAsia" w:ascii="仿宋_GB2312" w:hAnsi="仿宋_GB2312" w:eastAsia="仿宋_GB2312" w:cs="仿宋_GB2312"/>
          <w:sz w:val="32"/>
          <w:szCs w:val="32"/>
          <w:lang w:eastAsia="zh-CN"/>
          <w:rPrChange w:id="219" w:author="gaopan" w:date="2023-04-05T16:53:30Z">
            <w:rPr>
              <w:rFonts w:hint="eastAsia" w:ascii="CESI仿宋-GB2312" w:hAnsi="CESI仿宋-GB2312" w:eastAsia="CESI仿宋-GB2312" w:cs="CESI仿宋-GB2312"/>
              <w:sz w:val="32"/>
              <w:szCs w:val="32"/>
              <w:lang w:eastAsia="zh-CN"/>
            </w:rPr>
          </w:rPrChange>
        </w:rPr>
        <w:t>制度</w:t>
      </w:r>
      <w:r>
        <w:rPr>
          <w:rFonts w:hint="eastAsia" w:ascii="仿宋_GB2312" w:hAnsi="仿宋_GB2312" w:eastAsia="仿宋_GB2312" w:cs="仿宋_GB2312"/>
          <w:sz w:val="32"/>
          <w:szCs w:val="32"/>
          <w:rPrChange w:id="220" w:author="gaopan" w:date="2023-04-05T16:53:30Z">
            <w:rPr>
              <w:rFonts w:hint="eastAsia" w:ascii="CESI仿宋-GB2312" w:hAnsi="CESI仿宋-GB2312" w:eastAsia="CESI仿宋-GB2312" w:cs="CESI仿宋-GB2312"/>
              <w:sz w:val="32"/>
              <w:szCs w:val="32"/>
            </w:rPr>
          </w:rPrChange>
        </w:rPr>
        <w:t>，并经街道办</w:t>
      </w:r>
      <w:r>
        <w:rPr>
          <w:rFonts w:hint="eastAsia" w:ascii="仿宋_GB2312" w:hAnsi="仿宋_GB2312" w:eastAsia="仿宋_GB2312" w:cs="仿宋_GB2312"/>
          <w:sz w:val="32"/>
          <w:szCs w:val="32"/>
          <w:lang w:eastAsia="zh-CN"/>
          <w:rPrChange w:id="221" w:author="gaopan" w:date="2023-04-05T16:53:30Z">
            <w:rPr>
              <w:rFonts w:hint="eastAsia" w:ascii="CESI仿宋-GB2312" w:hAnsi="CESI仿宋-GB2312" w:eastAsia="CESI仿宋-GB2312" w:cs="CESI仿宋-GB2312"/>
              <w:sz w:val="32"/>
              <w:szCs w:val="32"/>
              <w:lang w:eastAsia="zh-CN"/>
            </w:rPr>
          </w:rPrChange>
        </w:rPr>
        <w:t>事处</w:t>
      </w:r>
      <w:r>
        <w:rPr>
          <w:rFonts w:hint="eastAsia" w:ascii="仿宋_GB2312" w:hAnsi="仿宋_GB2312" w:eastAsia="仿宋_GB2312" w:cs="仿宋_GB2312"/>
          <w:sz w:val="32"/>
          <w:szCs w:val="32"/>
          <w:rPrChange w:id="222" w:author="gaopan" w:date="2023-04-05T16:53:30Z">
            <w:rPr>
              <w:rFonts w:hint="eastAsia" w:ascii="CESI仿宋-GB2312" w:hAnsi="CESI仿宋-GB2312" w:eastAsia="CESI仿宋-GB2312" w:cs="CESI仿宋-GB2312"/>
              <w:sz w:val="32"/>
              <w:szCs w:val="32"/>
            </w:rPr>
          </w:rPrChange>
        </w:rPr>
        <w:t>批准后实施。</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24" w:author="gaopan" w:date="2023-04-05T16:53:30Z">
            <w:rPr>
              <w:rFonts w:ascii="CESI仿宋-GB2312" w:hAnsi="CESI仿宋-GB2312" w:eastAsia="CESI仿宋-GB2312" w:cs="CESI仿宋-GB2312"/>
              <w:sz w:val="32"/>
              <w:szCs w:val="32"/>
            </w:rPr>
          </w:rPrChange>
        </w:rPr>
        <w:pPrChange w:id="223"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25" w:author="gaopan" w:date="2023-04-05T16:53:30Z">
            <w:rPr>
              <w:rFonts w:hint="eastAsia" w:ascii="CESI仿宋-GB2312" w:hAnsi="CESI仿宋-GB2312" w:eastAsia="CESI仿宋-GB2312" w:cs="CESI仿宋-GB2312"/>
              <w:sz w:val="32"/>
              <w:szCs w:val="32"/>
            </w:rPr>
          </w:rPrChange>
        </w:rPr>
        <w:t>立法联系点可以通过</w:t>
      </w:r>
      <w:r>
        <w:rPr>
          <w:rFonts w:hint="eastAsia" w:ascii="仿宋_GB2312" w:hAnsi="仿宋_GB2312" w:eastAsia="仿宋_GB2312" w:cs="仿宋_GB2312"/>
          <w:sz w:val="32"/>
          <w:szCs w:val="32"/>
          <w:lang w:eastAsia="zh-CN"/>
          <w:rPrChange w:id="226" w:author="gaopan" w:date="2023-04-05T16:53:30Z">
            <w:rPr>
              <w:rFonts w:hint="eastAsia" w:ascii="CESI仿宋-GB2312" w:hAnsi="CESI仿宋-GB2312" w:eastAsia="CESI仿宋-GB2312" w:cs="CESI仿宋-GB2312"/>
              <w:sz w:val="32"/>
              <w:szCs w:val="32"/>
              <w:lang w:eastAsia="zh-CN"/>
            </w:rPr>
          </w:rPrChange>
        </w:rPr>
        <w:t>线上、线下等方式开展立法建议征集工作。</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28" w:author="gaopan" w:date="2023-04-05T16:53:30Z">
            <w:rPr>
              <w:rFonts w:ascii="CESI仿宋-GB2312" w:hAnsi="CESI仿宋-GB2312" w:eastAsia="CESI仿宋-GB2312" w:cs="CESI仿宋-GB2312"/>
              <w:sz w:val="32"/>
              <w:szCs w:val="32"/>
            </w:rPr>
          </w:rPrChange>
        </w:rPr>
        <w:pPrChange w:id="227"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29" w:author="gaopan" w:date="2023-04-05T16:53:30Z">
            <w:rPr>
              <w:rFonts w:hint="eastAsia" w:ascii="CESI仿宋-GB2312" w:hAnsi="CESI仿宋-GB2312" w:eastAsia="CESI仿宋-GB2312" w:cs="CESI仿宋-GB2312"/>
              <w:sz w:val="32"/>
              <w:szCs w:val="32"/>
            </w:rPr>
          </w:rPrChange>
        </w:rPr>
        <w:t>立法联系点就立法计划或</w:t>
      </w:r>
      <w:r>
        <w:rPr>
          <w:rFonts w:hint="eastAsia" w:ascii="仿宋_GB2312" w:hAnsi="仿宋_GB2312" w:eastAsia="仿宋_GB2312" w:cs="仿宋_GB2312"/>
          <w:sz w:val="32"/>
          <w:szCs w:val="32"/>
          <w:lang w:eastAsia="zh-CN"/>
          <w:rPrChange w:id="230" w:author="gaopan" w:date="2023-04-05T16:53:30Z">
            <w:rPr>
              <w:rFonts w:hint="eastAsia" w:ascii="CESI仿宋-GB2312" w:hAnsi="CESI仿宋-GB2312" w:eastAsia="CESI仿宋-GB2312" w:cs="CESI仿宋-GB2312"/>
              <w:sz w:val="32"/>
              <w:szCs w:val="32"/>
              <w:lang w:eastAsia="zh-CN"/>
            </w:rPr>
          </w:rPrChange>
        </w:rPr>
        <w:t>者</w:t>
      </w:r>
      <w:r>
        <w:rPr>
          <w:rFonts w:hint="eastAsia" w:ascii="仿宋_GB2312" w:hAnsi="仿宋_GB2312" w:eastAsia="仿宋_GB2312" w:cs="仿宋_GB2312"/>
          <w:sz w:val="32"/>
          <w:szCs w:val="32"/>
          <w:rPrChange w:id="231" w:author="gaopan" w:date="2023-04-05T16:53:30Z">
            <w:rPr>
              <w:rFonts w:hint="eastAsia" w:ascii="CESI仿宋-GB2312" w:hAnsi="CESI仿宋-GB2312" w:eastAsia="CESI仿宋-GB2312" w:cs="CESI仿宋-GB2312"/>
              <w:sz w:val="32"/>
              <w:szCs w:val="32"/>
            </w:rPr>
          </w:rPrChange>
        </w:rPr>
        <w:t>法规草案征求意见</w:t>
      </w:r>
      <w:r>
        <w:rPr>
          <w:rFonts w:hint="eastAsia" w:ascii="仿宋_GB2312" w:hAnsi="仿宋_GB2312" w:eastAsia="仿宋_GB2312" w:cs="仿宋_GB2312"/>
          <w:sz w:val="32"/>
          <w:szCs w:val="32"/>
          <w:lang w:eastAsia="zh-CN"/>
          <w:rPrChange w:id="232" w:author="gaopan" w:date="2023-04-05T16:53:30Z">
            <w:rPr>
              <w:rFonts w:hint="eastAsia" w:ascii="CESI仿宋-GB2312" w:hAnsi="CESI仿宋-GB2312" w:eastAsia="CESI仿宋-GB2312" w:cs="CESI仿宋-GB2312"/>
              <w:sz w:val="32"/>
              <w:szCs w:val="32"/>
              <w:lang w:eastAsia="zh-CN"/>
            </w:rPr>
          </w:rPrChange>
        </w:rPr>
        <w:t>或者建议</w:t>
      </w:r>
      <w:r>
        <w:rPr>
          <w:rFonts w:hint="eastAsia" w:ascii="仿宋_GB2312" w:hAnsi="仿宋_GB2312" w:eastAsia="仿宋_GB2312" w:cs="仿宋_GB2312"/>
          <w:sz w:val="32"/>
          <w:szCs w:val="32"/>
          <w:rPrChange w:id="233" w:author="gaopan" w:date="2023-04-05T16:53:30Z">
            <w:rPr>
              <w:rFonts w:hint="eastAsia" w:ascii="CESI仿宋-GB2312" w:hAnsi="CESI仿宋-GB2312" w:eastAsia="CESI仿宋-GB2312" w:cs="CESI仿宋-GB2312"/>
              <w:sz w:val="32"/>
              <w:szCs w:val="32"/>
            </w:rPr>
          </w:rPrChange>
        </w:rPr>
        <w:t>时，由立法联系点议事会制定工作</w:t>
      </w:r>
      <w:r>
        <w:rPr>
          <w:rFonts w:hint="eastAsia" w:ascii="仿宋_GB2312" w:hAnsi="仿宋_GB2312" w:eastAsia="仿宋_GB2312" w:cs="仿宋_GB2312"/>
          <w:sz w:val="32"/>
          <w:szCs w:val="32"/>
          <w:lang w:eastAsia="zh-CN"/>
          <w:rPrChange w:id="234" w:author="gaopan" w:date="2023-04-05T16:53:30Z">
            <w:rPr>
              <w:rFonts w:hint="eastAsia" w:ascii="CESI仿宋-GB2312" w:hAnsi="CESI仿宋-GB2312" w:eastAsia="CESI仿宋-GB2312" w:cs="CESI仿宋-GB2312"/>
              <w:sz w:val="32"/>
              <w:szCs w:val="32"/>
              <w:lang w:eastAsia="zh-CN"/>
            </w:rPr>
          </w:rPrChange>
        </w:rPr>
        <w:t>方案</w:t>
      </w:r>
      <w:r>
        <w:rPr>
          <w:rFonts w:hint="eastAsia" w:ascii="仿宋_GB2312" w:hAnsi="仿宋_GB2312" w:eastAsia="仿宋_GB2312" w:cs="仿宋_GB2312"/>
          <w:sz w:val="32"/>
          <w:szCs w:val="32"/>
          <w:rPrChange w:id="235" w:author="gaopan" w:date="2023-04-05T16:53:30Z">
            <w:rPr>
              <w:rFonts w:hint="eastAsia" w:ascii="CESI仿宋-GB2312" w:hAnsi="CESI仿宋-GB2312" w:eastAsia="CESI仿宋-GB2312" w:cs="CESI仿宋-GB2312"/>
              <w:sz w:val="32"/>
              <w:szCs w:val="32"/>
            </w:rPr>
          </w:rPrChange>
        </w:rPr>
        <w:t>并将相关文件和内容发送给社区、行业信息员</w:t>
      </w:r>
      <w:r>
        <w:rPr>
          <w:rFonts w:hint="eastAsia" w:ascii="仿宋_GB2312" w:hAnsi="仿宋_GB2312" w:eastAsia="仿宋_GB2312" w:cs="仿宋_GB2312"/>
          <w:sz w:val="32"/>
          <w:szCs w:val="32"/>
          <w:lang w:eastAsia="zh-CN"/>
          <w:rPrChange w:id="236" w:author="gaopan" w:date="2023-04-05T16:53:30Z">
            <w:rPr>
              <w:rFonts w:hint="eastAsia" w:ascii="CESI仿宋-GB2312" w:hAnsi="CESI仿宋-GB2312" w:eastAsia="CESI仿宋-GB2312" w:cs="CESI仿宋-GB2312"/>
              <w:sz w:val="32"/>
              <w:szCs w:val="32"/>
              <w:lang w:eastAsia="zh-CN"/>
            </w:rPr>
          </w:rPrChange>
        </w:rPr>
        <w:t>及</w:t>
      </w:r>
      <w:r>
        <w:rPr>
          <w:rFonts w:hint="eastAsia" w:ascii="仿宋_GB2312" w:hAnsi="仿宋_GB2312" w:eastAsia="仿宋_GB2312" w:cs="仿宋_GB2312"/>
          <w:sz w:val="32"/>
          <w:szCs w:val="32"/>
          <w:rPrChange w:id="237" w:author="gaopan" w:date="2023-04-05T16:53:30Z">
            <w:rPr>
              <w:rFonts w:hint="eastAsia" w:ascii="CESI仿宋-GB2312" w:hAnsi="CESI仿宋-GB2312" w:eastAsia="CESI仿宋-GB2312" w:cs="CESI仿宋-GB2312"/>
              <w:sz w:val="32"/>
              <w:szCs w:val="32"/>
            </w:rPr>
          </w:rPrChange>
        </w:rPr>
        <w:t>联络员。</w:t>
      </w:r>
    </w:p>
    <w:p>
      <w:pPr>
        <w:pStyle w:val="4"/>
        <w:spacing w:before="0" w:beforeLines="0" w:after="0" w:afterLines="0" w:line="579" w:lineRule="exact"/>
        <w:ind w:firstLine="600"/>
        <w:rPr>
          <w:rFonts w:hint="eastAsia" w:ascii="仿宋_GB2312" w:hAnsi="仿宋_GB2312" w:eastAsia="仿宋_GB2312" w:cs="仿宋_GB2312"/>
          <w:sz w:val="32"/>
          <w:szCs w:val="32"/>
          <w:rPrChange w:id="239" w:author="gaopan" w:date="2023-04-05T16:53:30Z">
            <w:rPr>
              <w:rFonts w:ascii="CESI仿宋-GB2312" w:hAnsi="CESI仿宋-GB2312" w:eastAsia="CESI仿宋-GB2312" w:cs="CESI仿宋-GB2312"/>
              <w:sz w:val="32"/>
              <w:szCs w:val="32"/>
            </w:rPr>
          </w:rPrChange>
        </w:rPr>
        <w:pPrChange w:id="238" w:author="gaopan" w:date="2023-04-05T16:50:54Z">
          <w:pPr>
            <w:pStyle w:val="4"/>
            <w:spacing w:before="156" w:beforeLines="50" w:after="156" w:afterLines="50" w:line="360" w:lineRule="auto"/>
            <w:ind w:firstLine="600"/>
          </w:pPr>
        </w:pPrChange>
      </w:pPr>
      <w:r>
        <w:rPr>
          <w:rFonts w:hint="eastAsia" w:ascii="仿宋_GB2312" w:hAnsi="仿宋_GB2312" w:eastAsia="仿宋_GB2312" w:cs="仿宋_GB2312"/>
          <w:sz w:val="32"/>
          <w:szCs w:val="32"/>
          <w:rPrChange w:id="240" w:author="gaopan" w:date="2023-04-05T16:53:30Z">
            <w:rPr>
              <w:rFonts w:hint="eastAsia" w:ascii="CESI仿宋-GB2312" w:hAnsi="CESI仿宋-GB2312" w:eastAsia="CESI仿宋-GB2312" w:cs="CESI仿宋-GB2312"/>
              <w:sz w:val="32"/>
              <w:szCs w:val="32"/>
            </w:rPr>
          </w:rPrChange>
        </w:rPr>
        <w:t>社区、行业信息员</w:t>
      </w:r>
      <w:r>
        <w:rPr>
          <w:rFonts w:hint="eastAsia" w:ascii="仿宋_GB2312" w:hAnsi="仿宋_GB2312" w:eastAsia="仿宋_GB2312" w:cs="仿宋_GB2312"/>
          <w:sz w:val="32"/>
          <w:szCs w:val="32"/>
          <w:lang w:eastAsia="zh-CN"/>
          <w:rPrChange w:id="241" w:author="gaopan" w:date="2023-04-05T16:53:30Z">
            <w:rPr>
              <w:rFonts w:hint="eastAsia" w:ascii="CESI仿宋-GB2312" w:hAnsi="CESI仿宋-GB2312" w:eastAsia="CESI仿宋-GB2312" w:cs="CESI仿宋-GB2312"/>
              <w:sz w:val="32"/>
              <w:szCs w:val="32"/>
              <w:lang w:eastAsia="zh-CN"/>
            </w:rPr>
          </w:rPrChange>
        </w:rPr>
        <w:t>及</w:t>
      </w:r>
      <w:r>
        <w:rPr>
          <w:rFonts w:hint="eastAsia" w:ascii="仿宋_GB2312" w:hAnsi="仿宋_GB2312" w:eastAsia="仿宋_GB2312" w:cs="仿宋_GB2312"/>
          <w:sz w:val="32"/>
          <w:szCs w:val="32"/>
          <w:rPrChange w:id="242" w:author="gaopan" w:date="2023-04-05T16:53:30Z">
            <w:rPr>
              <w:rFonts w:hint="eastAsia" w:ascii="CESI仿宋-GB2312" w:hAnsi="CESI仿宋-GB2312" w:eastAsia="CESI仿宋-GB2312" w:cs="CESI仿宋-GB2312"/>
              <w:sz w:val="32"/>
              <w:szCs w:val="32"/>
            </w:rPr>
          </w:rPrChange>
        </w:rPr>
        <w:t>联络员应当及时以公告、定向征询等合适的方式，征求群众</w:t>
      </w:r>
      <w:r>
        <w:rPr>
          <w:rFonts w:hint="eastAsia" w:ascii="仿宋_GB2312" w:hAnsi="仿宋_GB2312" w:eastAsia="仿宋_GB2312" w:cs="仿宋_GB2312"/>
          <w:sz w:val="32"/>
          <w:szCs w:val="32"/>
          <w:lang w:eastAsia="zh-CN"/>
          <w:rPrChange w:id="243" w:author="gaopan" w:date="2023-04-05T16:53:30Z">
            <w:rPr>
              <w:rFonts w:hint="eastAsia" w:ascii="CESI仿宋-GB2312" w:hAnsi="CESI仿宋-GB2312" w:eastAsia="CESI仿宋-GB2312" w:cs="CESI仿宋-GB2312"/>
              <w:sz w:val="32"/>
              <w:szCs w:val="32"/>
              <w:lang w:eastAsia="zh-CN"/>
            </w:rPr>
          </w:rPrChange>
        </w:rPr>
        <w:t>、</w:t>
      </w:r>
      <w:r>
        <w:rPr>
          <w:rFonts w:hint="eastAsia" w:ascii="仿宋_GB2312" w:hAnsi="仿宋_GB2312" w:eastAsia="仿宋_GB2312" w:cs="仿宋_GB2312"/>
          <w:sz w:val="32"/>
          <w:szCs w:val="32"/>
          <w:rPrChange w:id="244" w:author="gaopan" w:date="2023-04-05T16:53:30Z">
            <w:rPr>
              <w:rFonts w:hint="eastAsia" w:ascii="CESI仿宋-GB2312" w:hAnsi="CESI仿宋-GB2312" w:eastAsia="CESI仿宋-GB2312" w:cs="CESI仿宋-GB2312"/>
              <w:sz w:val="32"/>
              <w:szCs w:val="32"/>
            </w:rPr>
          </w:rPrChange>
        </w:rPr>
        <w:t>企业</w:t>
      </w:r>
      <w:r>
        <w:rPr>
          <w:rFonts w:hint="eastAsia" w:ascii="仿宋_GB2312" w:hAnsi="仿宋_GB2312" w:eastAsia="仿宋_GB2312" w:cs="仿宋_GB2312"/>
          <w:sz w:val="32"/>
          <w:szCs w:val="32"/>
          <w:lang w:eastAsia="zh-CN"/>
          <w:rPrChange w:id="245" w:author="gaopan" w:date="2023-04-05T16:53:30Z">
            <w:rPr>
              <w:rFonts w:hint="eastAsia" w:ascii="CESI仿宋-GB2312" w:hAnsi="CESI仿宋-GB2312" w:eastAsia="CESI仿宋-GB2312" w:cs="CESI仿宋-GB2312"/>
              <w:sz w:val="32"/>
              <w:szCs w:val="32"/>
              <w:lang w:eastAsia="zh-CN"/>
            </w:rPr>
          </w:rPrChange>
        </w:rPr>
        <w:t>、</w:t>
      </w:r>
      <w:r>
        <w:rPr>
          <w:rFonts w:hint="eastAsia" w:ascii="仿宋_GB2312" w:hAnsi="仿宋_GB2312" w:eastAsia="仿宋_GB2312" w:cs="仿宋_GB2312"/>
          <w:sz w:val="32"/>
          <w:szCs w:val="32"/>
          <w:rPrChange w:id="246" w:author="gaopan" w:date="2023-04-05T16:53:30Z">
            <w:rPr>
              <w:rFonts w:hint="eastAsia" w:ascii="CESI仿宋-GB2312" w:hAnsi="CESI仿宋-GB2312" w:eastAsia="CESI仿宋-GB2312" w:cs="CESI仿宋-GB2312"/>
              <w:sz w:val="32"/>
              <w:szCs w:val="32"/>
            </w:rPr>
          </w:rPrChange>
        </w:rPr>
        <w:t>基层组织的意见和建议。</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48" w:author="gaopan" w:date="2023-04-05T16:53:30Z">
            <w:rPr>
              <w:rFonts w:ascii="CESI仿宋-GB2312" w:hAnsi="CESI仿宋-GB2312" w:eastAsia="CESI仿宋-GB2312" w:cs="CESI仿宋-GB2312"/>
              <w:sz w:val="32"/>
              <w:szCs w:val="32"/>
            </w:rPr>
          </w:rPrChange>
        </w:rPr>
        <w:pPrChange w:id="247"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49" w:author="gaopan" w:date="2023-04-05T16:53:30Z">
            <w:rPr>
              <w:rFonts w:hint="eastAsia" w:ascii="CESI仿宋-GB2312" w:hAnsi="CESI仿宋-GB2312" w:eastAsia="CESI仿宋-GB2312" w:cs="CESI仿宋-GB2312"/>
              <w:sz w:val="32"/>
              <w:szCs w:val="32"/>
            </w:rPr>
          </w:rPrChange>
        </w:rPr>
        <w:t>社区、行业信息员</w:t>
      </w:r>
      <w:r>
        <w:rPr>
          <w:rFonts w:hint="eastAsia" w:ascii="仿宋_GB2312" w:hAnsi="仿宋_GB2312" w:eastAsia="仿宋_GB2312" w:cs="仿宋_GB2312"/>
          <w:sz w:val="32"/>
          <w:szCs w:val="32"/>
          <w:lang w:eastAsia="zh-CN"/>
          <w:rPrChange w:id="250" w:author="gaopan" w:date="2023-04-05T16:53:30Z">
            <w:rPr>
              <w:rFonts w:hint="eastAsia" w:ascii="CESI仿宋-GB2312" w:hAnsi="CESI仿宋-GB2312" w:eastAsia="CESI仿宋-GB2312" w:cs="CESI仿宋-GB2312"/>
              <w:sz w:val="32"/>
              <w:szCs w:val="32"/>
              <w:lang w:eastAsia="zh-CN"/>
            </w:rPr>
          </w:rPrChange>
        </w:rPr>
        <w:t>及</w:t>
      </w:r>
      <w:r>
        <w:rPr>
          <w:rFonts w:hint="eastAsia" w:ascii="仿宋_GB2312" w:hAnsi="仿宋_GB2312" w:eastAsia="仿宋_GB2312" w:cs="仿宋_GB2312"/>
          <w:sz w:val="32"/>
          <w:szCs w:val="32"/>
          <w:rPrChange w:id="251" w:author="gaopan" w:date="2023-04-05T16:53:30Z">
            <w:rPr>
              <w:rFonts w:hint="eastAsia" w:ascii="CESI仿宋-GB2312" w:hAnsi="CESI仿宋-GB2312" w:eastAsia="CESI仿宋-GB2312" w:cs="CESI仿宋-GB2312"/>
              <w:sz w:val="32"/>
              <w:szCs w:val="32"/>
            </w:rPr>
          </w:rPrChange>
        </w:rPr>
        <w:t>联络员应当深入基层，通过各种方式广泛听取所在社区和行业的群众</w:t>
      </w:r>
      <w:r>
        <w:rPr>
          <w:rFonts w:hint="eastAsia" w:ascii="仿宋_GB2312" w:hAnsi="仿宋_GB2312" w:eastAsia="仿宋_GB2312" w:cs="仿宋_GB2312"/>
          <w:sz w:val="32"/>
          <w:szCs w:val="32"/>
          <w:lang w:eastAsia="zh-CN"/>
          <w:rPrChange w:id="252" w:author="gaopan" w:date="2023-04-05T16:53:30Z">
            <w:rPr>
              <w:rFonts w:hint="eastAsia" w:ascii="CESI仿宋-GB2312" w:hAnsi="CESI仿宋-GB2312" w:eastAsia="CESI仿宋-GB2312" w:cs="CESI仿宋-GB2312"/>
              <w:sz w:val="32"/>
              <w:szCs w:val="32"/>
              <w:lang w:eastAsia="zh-CN"/>
            </w:rPr>
          </w:rPrChange>
        </w:rPr>
        <w:t>、</w:t>
      </w:r>
      <w:r>
        <w:rPr>
          <w:rFonts w:hint="eastAsia" w:ascii="仿宋_GB2312" w:hAnsi="仿宋_GB2312" w:eastAsia="仿宋_GB2312" w:cs="仿宋_GB2312"/>
          <w:sz w:val="32"/>
          <w:szCs w:val="32"/>
          <w:rPrChange w:id="253" w:author="gaopan" w:date="2023-04-05T16:53:30Z">
            <w:rPr>
              <w:rFonts w:hint="eastAsia" w:ascii="CESI仿宋-GB2312" w:hAnsi="CESI仿宋-GB2312" w:eastAsia="CESI仿宋-GB2312" w:cs="CESI仿宋-GB2312"/>
              <w:sz w:val="32"/>
              <w:szCs w:val="32"/>
            </w:rPr>
          </w:rPrChange>
        </w:rPr>
        <w:t>企业</w:t>
      </w:r>
      <w:r>
        <w:rPr>
          <w:rFonts w:hint="eastAsia" w:ascii="仿宋_GB2312" w:hAnsi="仿宋_GB2312" w:eastAsia="仿宋_GB2312" w:cs="仿宋_GB2312"/>
          <w:sz w:val="32"/>
          <w:szCs w:val="32"/>
          <w:lang w:eastAsia="zh-CN"/>
          <w:rPrChange w:id="254" w:author="gaopan" w:date="2023-04-05T16:53:30Z">
            <w:rPr>
              <w:rFonts w:hint="eastAsia" w:ascii="CESI仿宋-GB2312" w:hAnsi="CESI仿宋-GB2312" w:eastAsia="CESI仿宋-GB2312" w:cs="CESI仿宋-GB2312"/>
              <w:sz w:val="32"/>
              <w:szCs w:val="32"/>
              <w:lang w:eastAsia="zh-CN"/>
            </w:rPr>
          </w:rPrChange>
        </w:rPr>
        <w:t>、基层</w:t>
      </w:r>
      <w:r>
        <w:rPr>
          <w:rFonts w:hint="eastAsia" w:ascii="仿宋_GB2312" w:hAnsi="仿宋_GB2312" w:eastAsia="仿宋_GB2312" w:cs="仿宋_GB2312"/>
          <w:sz w:val="32"/>
          <w:szCs w:val="32"/>
          <w:rPrChange w:id="255" w:author="gaopan" w:date="2023-04-05T16:53:30Z">
            <w:rPr>
              <w:rFonts w:hint="eastAsia" w:ascii="CESI仿宋-GB2312" w:hAnsi="CESI仿宋-GB2312" w:eastAsia="CESI仿宋-GB2312" w:cs="CESI仿宋-GB2312"/>
              <w:sz w:val="32"/>
              <w:szCs w:val="32"/>
            </w:rPr>
          </w:rPrChange>
        </w:rPr>
        <w:t>组织的意见和建议，并将收到的意见和建议全面完整地提交给立法联系点议事会。</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57" w:author="gaopan" w:date="2023-04-05T16:53:30Z">
            <w:rPr>
              <w:rFonts w:ascii="CESI仿宋-GB2312" w:hAnsi="CESI仿宋-GB2312" w:eastAsia="CESI仿宋-GB2312" w:cs="CESI仿宋-GB2312"/>
              <w:sz w:val="32"/>
              <w:szCs w:val="32"/>
            </w:rPr>
          </w:rPrChange>
        </w:rPr>
        <w:pPrChange w:id="25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58" w:author="gaopan" w:date="2023-04-05T16:53:30Z">
            <w:rPr>
              <w:rFonts w:hint="eastAsia" w:ascii="CESI仿宋-GB2312" w:hAnsi="CESI仿宋-GB2312" w:eastAsia="CESI仿宋-GB2312" w:cs="CESI仿宋-GB2312"/>
              <w:sz w:val="32"/>
              <w:szCs w:val="32"/>
            </w:rPr>
          </w:rPrChange>
        </w:rPr>
        <w:t>在收到群众</w:t>
      </w:r>
      <w:r>
        <w:rPr>
          <w:rFonts w:hint="eastAsia" w:ascii="仿宋_GB2312" w:hAnsi="仿宋_GB2312" w:eastAsia="仿宋_GB2312" w:cs="仿宋_GB2312"/>
          <w:sz w:val="32"/>
          <w:szCs w:val="32"/>
          <w:lang w:eastAsia="zh-CN"/>
          <w:rPrChange w:id="259" w:author="gaopan" w:date="2023-04-05T16:53:30Z">
            <w:rPr>
              <w:rFonts w:hint="eastAsia" w:ascii="CESI仿宋-GB2312" w:hAnsi="CESI仿宋-GB2312" w:eastAsia="CESI仿宋-GB2312" w:cs="CESI仿宋-GB2312"/>
              <w:sz w:val="32"/>
              <w:szCs w:val="32"/>
              <w:lang w:eastAsia="zh-CN"/>
            </w:rPr>
          </w:rPrChange>
        </w:rPr>
        <w:t>、</w:t>
      </w:r>
      <w:r>
        <w:rPr>
          <w:rFonts w:hint="eastAsia" w:ascii="仿宋_GB2312" w:hAnsi="仿宋_GB2312" w:eastAsia="仿宋_GB2312" w:cs="仿宋_GB2312"/>
          <w:sz w:val="32"/>
          <w:szCs w:val="32"/>
          <w:rPrChange w:id="260" w:author="gaopan" w:date="2023-04-05T16:53:30Z">
            <w:rPr>
              <w:rFonts w:hint="eastAsia" w:ascii="CESI仿宋-GB2312" w:hAnsi="CESI仿宋-GB2312" w:eastAsia="CESI仿宋-GB2312" w:cs="CESI仿宋-GB2312"/>
              <w:sz w:val="32"/>
              <w:szCs w:val="32"/>
            </w:rPr>
          </w:rPrChange>
        </w:rPr>
        <w:t>企业</w:t>
      </w:r>
      <w:r>
        <w:rPr>
          <w:rFonts w:hint="eastAsia" w:ascii="仿宋_GB2312" w:hAnsi="仿宋_GB2312" w:eastAsia="仿宋_GB2312" w:cs="仿宋_GB2312"/>
          <w:sz w:val="32"/>
          <w:szCs w:val="32"/>
          <w:lang w:eastAsia="zh-CN"/>
          <w:rPrChange w:id="261" w:author="gaopan" w:date="2023-04-05T16:53:30Z">
            <w:rPr>
              <w:rFonts w:hint="eastAsia" w:ascii="CESI仿宋-GB2312" w:hAnsi="CESI仿宋-GB2312" w:eastAsia="CESI仿宋-GB2312" w:cs="CESI仿宋-GB2312"/>
              <w:sz w:val="32"/>
              <w:szCs w:val="32"/>
              <w:lang w:eastAsia="zh-CN"/>
            </w:rPr>
          </w:rPrChange>
        </w:rPr>
        <w:t>、基层</w:t>
      </w:r>
      <w:r>
        <w:rPr>
          <w:rFonts w:hint="eastAsia" w:ascii="仿宋_GB2312" w:hAnsi="仿宋_GB2312" w:eastAsia="仿宋_GB2312" w:cs="仿宋_GB2312"/>
          <w:sz w:val="32"/>
          <w:szCs w:val="32"/>
          <w:rPrChange w:id="262" w:author="gaopan" w:date="2023-04-05T16:53:30Z">
            <w:rPr>
              <w:rFonts w:hint="eastAsia" w:ascii="CESI仿宋-GB2312" w:hAnsi="CESI仿宋-GB2312" w:eastAsia="CESI仿宋-GB2312" w:cs="CESI仿宋-GB2312"/>
              <w:sz w:val="32"/>
              <w:szCs w:val="32"/>
            </w:rPr>
          </w:rPrChange>
        </w:rPr>
        <w:t>组织提交的</w:t>
      </w:r>
      <w:r>
        <w:rPr>
          <w:rFonts w:hint="eastAsia" w:ascii="仿宋_GB2312" w:hAnsi="仿宋_GB2312" w:eastAsia="仿宋_GB2312" w:cs="仿宋_GB2312"/>
          <w:sz w:val="32"/>
          <w:szCs w:val="32"/>
          <w:lang w:eastAsia="zh-CN"/>
          <w:rPrChange w:id="263" w:author="gaopan" w:date="2023-04-05T16:53:30Z">
            <w:rPr>
              <w:rFonts w:hint="eastAsia" w:ascii="CESI仿宋-GB2312" w:hAnsi="CESI仿宋-GB2312" w:eastAsia="CESI仿宋-GB2312" w:cs="CESI仿宋-GB2312"/>
              <w:sz w:val="32"/>
              <w:szCs w:val="32"/>
              <w:lang w:eastAsia="zh-CN"/>
            </w:rPr>
          </w:rPrChange>
        </w:rPr>
        <w:t>立法</w:t>
      </w:r>
      <w:r>
        <w:rPr>
          <w:rFonts w:hint="eastAsia" w:ascii="仿宋_GB2312" w:hAnsi="仿宋_GB2312" w:eastAsia="仿宋_GB2312" w:cs="仿宋_GB2312"/>
          <w:sz w:val="32"/>
          <w:szCs w:val="32"/>
          <w:rPrChange w:id="264" w:author="gaopan" w:date="2023-04-05T16:53:30Z">
            <w:rPr>
              <w:rFonts w:hint="eastAsia" w:ascii="CESI仿宋-GB2312" w:hAnsi="CESI仿宋-GB2312" w:eastAsia="CESI仿宋-GB2312" w:cs="CESI仿宋-GB2312"/>
              <w:sz w:val="32"/>
              <w:szCs w:val="32"/>
            </w:rPr>
          </w:rPrChange>
        </w:rPr>
        <w:t>建议后，立法联系点议事会应当指定专人</w:t>
      </w:r>
      <w:r>
        <w:rPr>
          <w:rFonts w:hint="eastAsia" w:ascii="仿宋_GB2312" w:hAnsi="仿宋_GB2312" w:eastAsia="仿宋_GB2312" w:cs="仿宋_GB2312"/>
          <w:sz w:val="32"/>
          <w:szCs w:val="32"/>
          <w:lang w:eastAsia="zh-CN"/>
          <w:rPrChange w:id="265" w:author="gaopan" w:date="2023-04-05T16:53:30Z">
            <w:rPr>
              <w:rFonts w:hint="eastAsia" w:ascii="CESI仿宋-GB2312" w:hAnsi="CESI仿宋-GB2312" w:eastAsia="CESI仿宋-GB2312" w:cs="CESI仿宋-GB2312"/>
              <w:sz w:val="32"/>
              <w:szCs w:val="32"/>
              <w:lang w:eastAsia="zh-CN"/>
            </w:rPr>
          </w:rPrChange>
        </w:rPr>
        <w:t>登记、分类</w:t>
      </w:r>
      <w:r>
        <w:rPr>
          <w:rFonts w:hint="eastAsia" w:ascii="仿宋_GB2312" w:hAnsi="仿宋_GB2312" w:eastAsia="仿宋_GB2312" w:cs="仿宋_GB2312"/>
          <w:sz w:val="32"/>
          <w:szCs w:val="32"/>
          <w:rPrChange w:id="266" w:author="gaopan" w:date="2023-04-05T16:53:30Z">
            <w:rPr>
              <w:rFonts w:hint="eastAsia" w:ascii="CESI仿宋-GB2312" w:hAnsi="CESI仿宋-GB2312" w:eastAsia="CESI仿宋-GB2312" w:cs="CESI仿宋-GB2312"/>
              <w:sz w:val="32"/>
              <w:szCs w:val="32"/>
            </w:rPr>
          </w:rPrChange>
        </w:rPr>
        <w:t>和汇总。</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68" w:author="gaopan" w:date="2023-04-05T16:53:30Z">
            <w:rPr>
              <w:rFonts w:ascii="CESI仿宋-GB2312" w:hAnsi="CESI仿宋-GB2312" w:eastAsia="CESI仿宋-GB2312" w:cs="CESI仿宋-GB2312"/>
              <w:sz w:val="32"/>
              <w:szCs w:val="32"/>
            </w:rPr>
          </w:rPrChange>
        </w:rPr>
        <w:pPrChange w:id="267"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69" w:author="gaopan" w:date="2023-04-05T16:53:30Z">
            <w:rPr>
              <w:rFonts w:hint="eastAsia" w:ascii="CESI仿宋-GB2312" w:hAnsi="CESI仿宋-GB2312" w:eastAsia="CESI仿宋-GB2312" w:cs="CESI仿宋-GB2312"/>
              <w:sz w:val="32"/>
              <w:szCs w:val="32"/>
            </w:rPr>
          </w:rPrChange>
        </w:rPr>
        <w:t>对于</w:t>
      </w:r>
      <w:r>
        <w:rPr>
          <w:rFonts w:hint="eastAsia" w:ascii="仿宋_GB2312" w:hAnsi="仿宋_GB2312" w:eastAsia="仿宋_GB2312" w:cs="仿宋_GB2312"/>
          <w:sz w:val="32"/>
          <w:szCs w:val="32"/>
          <w:lang w:eastAsia="zh-CN"/>
          <w:rPrChange w:id="270" w:author="gaopan" w:date="2023-04-05T16:53:30Z">
            <w:rPr>
              <w:rFonts w:hint="eastAsia" w:ascii="CESI仿宋-GB2312" w:hAnsi="CESI仿宋-GB2312" w:eastAsia="CESI仿宋-GB2312" w:cs="CESI仿宋-GB2312"/>
              <w:sz w:val="32"/>
              <w:szCs w:val="32"/>
              <w:lang w:eastAsia="zh-CN"/>
            </w:rPr>
          </w:rPrChange>
        </w:rPr>
        <w:t>立法建议征集过程</w:t>
      </w:r>
      <w:r>
        <w:rPr>
          <w:rFonts w:hint="eastAsia" w:ascii="仿宋_GB2312" w:hAnsi="仿宋_GB2312" w:eastAsia="仿宋_GB2312" w:cs="仿宋_GB2312"/>
          <w:sz w:val="32"/>
          <w:szCs w:val="32"/>
          <w:rPrChange w:id="271" w:author="gaopan" w:date="2023-04-05T16:53:30Z">
            <w:rPr>
              <w:rFonts w:hint="eastAsia" w:ascii="CESI仿宋-GB2312" w:hAnsi="CESI仿宋-GB2312" w:eastAsia="CESI仿宋-GB2312" w:cs="CESI仿宋-GB2312"/>
              <w:sz w:val="32"/>
              <w:szCs w:val="32"/>
            </w:rPr>
          </w:rPrChange>
        </w:rPr>
        <w:t>中发现的普遍关注的问题、各方意见分歧较大的问题以及其他核心问题，立法联系点议事会可以根据实际情况</w:t>
      </w:r>
      <w:ins w:id="272" w:author="gaopan" w:date="2023-04-05T17:07:56Z">
        <w:r>
          <w:rPr>
            <w:rFonts w:hint="eastAsia" w:ascii="仿宋_GB2312" w:hAnsi="仿宋_GB2312" w:eastAsia="仿宋_GB2312" w:cs="仿宋_GB2312"/>
            <w:sz w:val="32"/>
            <w:szCs w:val="32"/>
            <w:lang w:eastAsia="zh-CN"/>
          </w:rPr>
          <w:t>，</w:t>
        </w:r>
      </w:ins>
      <w:r>
        <w:rPr>
          <w:rFonts w:hint="eastAsia" w:ascii="仿宋_GB2312" w:hAnsi="仿宋_GB2312" w:eastAsia="仿宋_GB2312" w:cs="仿宋_GB2312"/>
          <w:sz w:val="32"/>
          <w:szCs w:val="32"/>
          <w:rPrChange w:id="273" w:author="gaopan" w:date="2023-04-05T16:53:30Z">
            <w:rPr>
              <w:rFonts w:hint="eastAsia" w:ascii="CESI仿宋-GB2312" w:hAnsi="CESI仿宋-GB2312" w:eastAsia="CESI仿宋-GB2312" w:cs="CESI仿宋-GB2312"/>
              <w:sz w:val="32"/>
              <w:szCs w:val="32"/>
            </w:rPr>
          </w:rPrChange>
        </w:rPr>
        <w:t>通过召开</w:t>
      </w:r>
      <w:r>
        <w:rPr>
          <w:rFonts w:hint="eastAsia" w:ascii="仿宋_GB2312" w:hAnsi="仿宋_GB2312" w:eastAsia="仿宋_GB2312" w:cs="仿宋_GB2312"/>
          <w:sz w:val="32"/>
          <w:szCs w:val="32"/>
          <w:lang w:eastAsia="zh-CN"/>
          <w:rPrChange w:id="274" w:author="gaopan" w:date="2023-04-05T16:53:30Z">
            <w:rPr>
              <w:rFonts w:hint="eastAsia" w:ascii="CESI仿宋-GB2312" w:hAnsi="CESI仿宋-GB2312" w:eastAsia="CESI仿宋-GB2312" w:cs="CESI仿宋-GB2312"/>
              <w:sz w:val="32"/>
              <w:szCs w:val="32"/>
              <w:lang w:eastAsia="zh-CN"/>
            </w:rPr>
          </w:rPrChange>
        </w:rPr>
        <w:t>协商会、</w:t>
      </w:r>
      <w:r>
        <w:rPr>
          <w:rFonts w:hint="eastAsia" w:ascii="仿宋_GB2312" w:hAnsi="仿宋_GB2312" w:eastAsia="仿宋_GB2312" w:cs="仿宋_GB2312"/>
          <w:sz w:val="32"/>
          <w:szCs w:val="32"/>
          <w:rPrChange w:id="275" w:author="gaopan" w:date="2023-04-05T16:53:30Z">
            <w:rPr>
              <w:rFonts w:hint="eastAsia" w:ascii="CESI仿宋-GB2312" w:hAnsi="CESI仿宋-GB2312" w:eastAsia="CESI仿宋-GB2312" w:cs="CESI仿宋-GB2312"/>
              <w:sz w:val="32"/>
              <w:szCs w:val="32"/>
            </w:rPr>
          </w:rPrChange>
        </w:rPr>
        <w:t>座谈会、论证会、听证会等方式有针对性地听取社会各方的意见和建议。</w:t>
      </w:r>
    </w:p>
    <w:p>
      <w:pPr>
        <w:pStyle w:val="4"/>
        <w:numPr>
          <w:ilvl w:val="0"/>
          <w:numId w:val="3"/>
        </w:numPr>
        <w:spacing w:before="0" w:beforeLines="0" w:after="0" w:afterLines="0" w:line="579" w:lineRule="exact"/>
        <w:ind w:left="0" w:firstLine="600"/>
        <w:rPr>
          <w:ins w:id="277" w:author="gaopan" w:date="2023-04-05T16:54:09Z"/>
          <w:rFonts w:hint="eastAsia" w:ascii="仿宋_GB2312" w:hAnsi="仿宋_GB2312" w:eastAsia="仿宋_GB2312" w:cs="仿宋_GB2312"/>
          <w:sz w:val="32"/>
          <w:szCs w:val="32"/>
        </w:rPr>
        <w:pPrChange w:id="276"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78" w:author="gaopan" w:date="2023-04-05T16:53:30Z">
            <w:rPr>
              <w:rFonts w:hint="eastAsia" w:ascii="CESI仿宋-GB2312" w:hAnsi="CESI仿宋-GB2312" w:eastAsia="CESI仿宋-GB2312" w:cs="CESI仿宋-GB2312"/>
              <w:sz w:val="32"/>
              <w:szCs w:val="32"/>
            </w:rPr>
          </w:rPrChange>
        </w:rPr>
        <w:t>立法联系点议事会应当做好立法</w:t>
      </w:r>
      <w:r>
        <w:rPr>
          <w:rFonts w:hint="eastAsia" w:ascii="仿宋_GB2312" w:hAnsi="仿宋_GB2312" w:eastAsia="仿宋_GB2312" w:cs="仿宋_GB2312"/>
          <w:sz w:val="32"/>
          <w:szCs w:val="32"/>
          <w:lang w:eastAsia="zh-CN"/>
          <w:rPrChange w:id="279" w:author="gaopan" w:date="2023-04-05T16:53:30Z">
            <w:rPr>
              <w:rFonts w:hint="eastAsia" w:ascii="CESI仿宋-GB2312" w:hAnsi="CESI仿宋-GB2312" w:eastAsia="CESI仿宋-GB2312" w:cs="CESI仿宋-GB2312"/>
              <w:sz w:val="32"/>
              <w:szCs w:val="32"/>
              <w:lang w:eastAsia="zh-CN"/>
            </w:rPr>
          </w:rPrChange>
        </w:rPr>
        <w:t>建议</w:t>
      </w:r>
      <w:r>
        <w:rPr>
          <w:rFonts w:hint="eastAsia" w:ascii="仿宋_GB2312" w:hAnsi="仿宋_GB2312" w:eastAsia="仿宋_GB2312" w:cs="仿宋_GB2312"/>
          <w:sz w:val="32"/>
          <w:szCs w:val="32"/>
          <w:rPrChange w:id="280" w:author="gaopan" w:date="2023-04-05T16:53:30Z">
            <w:rPr>
              <w:rFonts w:hint="eastAsia" w:ascii="CESI仿宋-GB2312" w:hAnsi="CESI仿宋-GB2312" w:eastAsia="CESI仿宋-GB2312" w:cs="CESI仿宋-GB2312"/>
              <w:sz w:val="32"/>
              <w:szCs w:val="32"/>
            </w:rPr>
          </w:rPrChange>
        </w:rPr>
        <w:t>征集、跟踪和结果反馈</w:t>
      </w:r>
      <w:r>
        <w:rPr>
          <w:rFonts w:hint="eastAsia" w:ascii="仿宋_GB2312" w:hAnsi="仿宋_GB2312" w:eastAsia="仿宋_GB2312" w:cs="仿宋_GB2312"/>
          <w:sz w:val="32"/>
          <w:szCs w:val="32"/>
          <w:lang w:eastAsia="zh-CN"/>
          <w:rPrChange w:id="281" w:author="gaopan" w:date="2023-04-05T16:53:30Z">
            <w:rPr>
              <w:rFonts w:hint="eastAsia" w:ascii="CESI仿宋-GB2312" w:hAnsi="CESI仿宋-GB2312" w:eastAsia="CESI仿宋-GB2312" w:cs="CESI仿宋-GB2312"/>
              <w:sz w:val="32"/>
              <w:szCs w:val="32"/>
              <w:lang w:eastAsia="zh-CN"/>
            </w:rPr>
          </w:rPrChange>
        </w:rPr>
        <w:t>等工作，</w:t>
      </w:r>
      <w:r>
        <w:rPr>
          <w:rFonts w:hint="eastAsia" w:ascii="仿宋_GB2312" w:hAnsi="仿宋_GB2312" w:eastAsia="仿宋_GB2312" w:cs="仿宋_GB2312"/>
          <w:sz w:val="32"/>
          <w:szCs w:val="32"/>
          <w:rPrChange w:id="282" w:author="gaopan" w:date="2023-04-05T16:53:30Z">
            <w:rPr>
              <w:rFonts w:hint="eastAsia" w:ascii="CESI仿宋-GB2312" w:hAnsi="CESI仿宋-GB2312" w:eastAsia="CESI仿宋-GB2312" w:cs="CESI仿宋-GB2312"/>
              <w:sz w:val="32"/>
              <w:szCs w:val="32"/>
            </w:rPr>
          </w:rPrChange>
        </w:rPr>
        <w:t>建立</w:t>
      </w:r>
      <w:r>
        <w:rPr>
          <w:rFonts w:hint="eastAsia" w:ascii="仿宋_GB2312" w:hAnsi="仿宋_GB2312" w:eastAsia="仿宋_GB2312" w:cs="仿宋_GB2312"/>
          <w:sz w:val="32"/>
          <w:szCs w:val="32"/>
          <w:lang w:eastAsia="zh-CN"/>
          <w:rPrChange w:id="283" w:author="gaopan" w:date="2023-04-05T16:53:30Z">
            <w:rPr>
              <w:rFonts w:hint="eastAsia" w:ascii="CESI仿宋-GB2312" w:hAnsi="CESI仿宋-GB2312" w:eastAsia="CESI仿宋-GB2312" w:cs="CESI仿宋-GB2312"/>
              <w:sz w:val="32"/>
              <w:szCs w:val="32"/>
              <w:lang w:eastAsia="zh-CN"/>
            </w:rPr>
          </w:rPrChange>
        </w:rPr>
        <w:t>健全工作</w:t>
      </w:r>
      <w:r>
        <w:rPr>
          <w:rFonts w:hint="eastAsia" w:ascii="仿宋_GB2312" w:hAnsi="仿宋_GB2312" w:eastAsia="仿宋_GB2312" w:cs="仿宋_GB2312"/>
          <w:sz w:val="32"/>
          <w:szCs w:val="32"/>
          <w:rPrChange w:id="284" w:author="gaopan" w:date="2023-04-05T16:53:30Z">
            <w:rPr>
              <w:rFonts w:hint="eastAsia" w:ascii="CESI仿宋-GB2312" w:hAnsi="CESI仿宋-GB2312" w:eastAsia="CESI仿宋-GB2312" w:cs="CESI仿宋-GB2312"/>
              <w:sz w:val="32"/>
              <w:szCs w:val="32"/>
            </w:rPr>
          </w:rPrChange>
        </w:rPr>
        <w:t>台账，</w:t>
      </w:r>
      <w:r>
        <w:rPr>
          <w:rFonts w:hint="eastAsia" w:ascii="仿宋_GB2312" w:hAnsi="仿宋_GB2312" w:eastAsia="仿宋_GB2312" w:cs="仿宋_GB2312"/>
          <w:sz w:val="32"/>
          <w:szCs w:val="32"/>
          <w:lang w:eastAsia="zh-CN"/>
          <w:rPrChange w:id="285" w:author="gaopan" w:date="2023-04-05T16:53:30Z">
            <w:rPr>
              <w:rFonts w:hint="eastAsia" w:ascii="CESI仿宋-GB2312" w:hAnsi="CESI仿宋-GB2312" w:eastAsia="CESI仿宋-GB2312" w:cs="CESI仿宋-GB2312"/>
              <w:sz w:val="32"/>
              <w:szCs w:val="32"/>
              <w:lang w:eastAsia="zh-CN"/>
            </w:rPr>
          </w:rPrChange>
        </w:rPr>
        <w:t>按照</w:t>
      </w:r>
      <w:r>
        <w:rPr>
          <w:rFonts w:hint="eastAsia" w:ascii="仿宋_GB2312" w:hAnsi="仿宋_GB2312" w:eastAsia="仿宋_GB2312" w:cs="仿宋_GB2312"/>
          <w:sz w:val="32"/>
          <w:szCs w:val="32"/>
          <w:rPrChange w:id="286" w:author="gaopan" w:date="2023-04-05T16:53:30Z">
            <w:rPr>
              <w:rFonts w:hint="eastAsia" w:ascii="CESI仿宋-GB2312" w:hAnsi="CESI仿宋-GB2312" w:eastAsia="CESI仿宋-GB2312" w:cs="CESI仿宋-GB2312"/>
              <w:sz w:val="32"/>
              <w:szCs w:val="32"/>
            </w:rPr>
          </w:rPrChange>
        </w:rPr>
        <w:t>年度整理归档</w:t>
      </w:r>
      <w:r>
        <w:rPr>
          <w:rFonts w:hint="eastAsia" w:ascii="仿宋_GB2312" w:hAnsi="仿宋_GB2312" w:eastAsia="仿宋_GB2312" w:cs="仿宋_GB2312"/>
          <w:sz w:val="32"/>
          <w:szCs w:val="32"/>
          <w:lang w:eastAsia="zh-CN"/>
          <w:rPrChange w:id="287" w:author="gaopan" w:date="2023-04-05T16:53:30Z">
            <w:rPr>
              <w:rFonts w:hint="eastAsia" w:ascii="CESI仿宋-GB2312" w:hAnsi="CESI仿宋-GB2312" w:eastAsia="CESI仿宋-GB2312" w:cs="CESI仿宋-GB2312"/>
              <w:sz w:val="32"/>
              <w:szCs w:val="32"/>
              <w:lang w:eastAsia="zh-CN"/>
            </w:rPr>
          </w:rPrChange>
        </w:rPr>
        <w:t>，并根据</w:t>
      </w:r>
      <w:r>
        <w:rPr>
          <w:rFonts w:hint="eastAsia" w:ascii="仿宋_GB2312" w:hAnsi="仿宋_GB2312" w:eastAsia="仿宋_GB2312" w:cs="仿宋_GB2312"/>
          <w:sz w:val="32"/>
          <w:szCs w:val="32"/>
          <w:rPrChange w:id="288" w:author="gaopan" w:date="2023-04-05T16:53:30Z">
            <w:rPr>
              <w:rFonts w:hint="eastAsia" w:ascii="CESI仿宋-GB2312" w:hAnsi="CESI仿宋-GB2312" w:eastAsia="CESI仿宋-GB2312" w:cs="CESI仿宋-GB2312"/>
              <w:sz w:val="32"/>
              <w:szCs w:val="32"/>
            </w:rPr>
          </w:rPrChange>
        </w:rPr>
        <w:t>档案法有关规定保管。</w:t>
      </w:r>
    </w:p>
    <w:p>
      <w:pPr>
        <w:pStyle w:val="4"/>
        <w:numPr>
          <w:ilvl w:val="-1"/>
          <w:numId w:val="0"/>
        </w:numPr>
        <w:spacing w:before="0" w:beforeLines="0" w:after="0" w:afterLines="0" w:line="579" w:lineRule="exact"/>
        <w:ind w:left="0" w:leftChars="200" w:firstLine="0" w:firstLineChars="0"/>
        <w:rPr>
          <w:rFonts w:hint="eastAsia" w:ascii="仿宋_GB2312" w:hAnsi="仿宋_GB2312" w:eastAsia="仿宋_GB2312" w:cs="仿宋_GB2312"/>
          <w:sz w:val="32"/>
          <w:szCs w:val="32"/>
          <w:rPrChange w:id="290" w:author="gaopan" w:date="2023-04-05T16:53:30Z">
            <w:rPr>
              <w:rFonts w:ascii="CESI仿宋-GB2312" w:hAnsi="CESI仿宋-GB2312" w:eastAsia="CESI仿宋-GB2312" w:cs="CESI仿宋-GB2312"/>
              <w:sz w:val="32"/>
              <w:szCs w:val="32"/>
            </w:rPr>
          </w:rPrChange>
        </w:rPr>
        <w:pPrChange w:id="289" w:author="gaopan" w:date="2023-04-05T16:54:10Z">
          <w:pPr>
            <w:pStyle w:val="4"/>
            <w:numPr>
              <w:ilvl w:val="0"/>
              <w:numId w:val="3"/>
            </w:numPr>
            <w:spacing w:before="156" w:beforeLines="50" w:after="156" w:afterLines="50" w:line="360" w:lineRule="auto"/>
            <w:ind w:left="0" w:firstLine="600"/>
          </w:pPr>
        </w:pPrChange>
      </w:pPr>
    </w:p>
    <w:p>
      <w:pPr>
        <w:numPr>
          <w:ilvl w:val="0"/>
          <w:numId w:val="2"/>
        </w:numPr>
        <w:spacing w:beforeLines="0" w:afterLines="0" w:line="579" w:lineRule="exact"/>
        <w:ind w:left="2240" w:firstLine="918" w:firstLineChars="287"/>
        <w:rPr>
          <w:ins w:id="292" w:author="gaopan" w:date="2023-04-06T14:18:50Z"/>
          <w:rFonts w:ascii="方正黑体_GBK" w:hAnsi="方正黑体_GBK" w:eastAsia="方正黑体_GBK" w:cs="方正黑体_GBK"/>
          <w:sz w:val="32"/>
          <w:szCs w:val="32"/>
        </w:rPr>
        <w:pPrChange w:id="291" w:author="gaopan" w:date="2023-04-05T16:50:54Z">
          <w:pPr>
            <w:numPr>
              <w:ilvl w:val="0"/>
              <w:numId w:val="2"/>
            </w:numPr>
            <w:ind w:left="2240" w:firstLine="918" w:firstLineChars="287"/>
          </w:pPr>
        </w:pPrChange>
      </w:pPr>
      <w:r>
        <w:rPr>
          <w:rFonts w:hint="eastAsia" w:ascii="方正黑体_GBK" w:hAnsi="方正黑体_GBK" w:eastAsia="方正黑体_GBK" w:cs="方正黑体_GBK"/>
          <w:sz w:val="32"/>
          <w:szCs w:val="32"/>
        </w:rPr>
        <w:t>附则</w:t>
      </w:r>
    </w:p>
    <w:p>
      <w:pPr>
        <w:numPr>
          <w:ilvl w:val="-1"/>
          <w:numId w:val="0"/>
        </w:numPr>
        <w:spacing w:beforeLines="0" w:afterLines="0" w:line="579" w:lineRule="exact"/>
        <w:ind w:left="603" w:leftChars="287" w:firstLine="0" w:firstLineChars="0"/>
        <w:rPr>
          <w:rFonts w:ascii="方正黑体_GBK" w:hAnsi="方正黑体_GBK" w:eastAsia="方正黑体_GBK" w:cs="方正黑体_GBK"/>
          <w:sz w:val="32"/>
          <w:szCs w:val="32"/>
        </w:rPr>
        <w:pPrChange w:id="293" w:author="gaopan" w:date="2023-04-06T14:18:51Z">
          <w:pPr>
            <w:numPr>
              <w:ilvl w:val="0"/>
              <w:numId w:val="2"/>
            </w:numPr>
            <w:ind w:left="2240" w:firstLine="918" w:firstLineChars="287"/>
          </w:pPr>
        </w:pPrChange>
      </w:pPr>
      <w:bookmarkStart w:id="0" w:name="_GoBack"/>
      <w:bookmarkEnd w:id="0"/>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95" w:author="gaopan" w:date="2023-04-05T16:53:47Z">
            <w:rPr>
              <w:rFonts w:ascii="CESI仿宋-GB2312" w:hAnsi="CESI仿宋-GB2312" w:eastAsia="CESI仿宋-GB2312" w:cs="CESI仿宋-GB2312"/>
              <w:sz w:val="32"/>
              <w:szCs w:val="32"/>
            </w:rPr>
          </w:rPrChange>
        </w:rPr>
        <w:pPrChange w:id="294"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96" w:author="gaopan" w:date="2023-04-05T16:53:47Z">
            <w:rPr>
              <w:rFonts w:hint="eastAsia" w:ascii="CESI仿宋-GB2312" w:hAnsi="CESI仿宋-GB2312" w:eastAsia="CESI仿宋-GB2312" w:cs="CESI仿宋-GB2312"/>
              <w:sz w:val="32"/>
              <w:szCs w:val="32"/>
            </w:rPr>
          </w:rPrChange>
        </w:rPr>
        <w:t>本工作办法解释权归属于街道司法所。</w:t>
      </w:r>
    </w:p>
    <w:p>
      <w:pPr>
        <w:pStyle w:val="4"/>
        <w:numPr>
          <w:ilvl w:val="0"/>
          <w:numId w:val="3"/>
        </w:numPr>
        <w:spacing w:before="0" w:beforeLines="0" w:after="0" w:afterLines="0" w:line="579" w:lineRule="exact"/>
        <w:ind w:left="0" w:firstLine="600"/>
        <w:rPr>
          <w:rFonts w:hint="eastAsia" w:ascii="仿宋_GB2312" w:hAnsi="仿宋_GB2312" w:eastAsia="仿宋_GB2312" w:cs="仿宋_GB2312"/>
          <w:sz w:val="32"/>
          <w:szCs w:val="32"/>
          <w:rPrChange w:id="298" w:author="gaopan" w:date="2023-04-05T16:53:47Z">
            <w:rPr>
              <w:rFonts w:ascii="CESI仿宋-GB2312" w:hAnsi="CESI仿宋-GB2312" w:eastAsia="CESI仿宋-GB2312" w:cs="CESI仿宋-GB2312"/>
              <w:sz w:val="32"/>
              <w:szCs w:val="32"/>
            </w:rPr>
          </w:rPrChange>
        </w:rPr>
        <w:pPrChange w:id="297" w:author="gaopan" w:date="2023-04-05T16:50:54Z">
          <w:pPr>
            <w:pStyle w:val="4"/>
            <w:numPr>
              <w:ilvl w:val="0"/>
              <w:numId w:val="3"/>
            </w:numPr>
            <w:spacing w:before="156" w:beforeLines="50" w:after="156" w:afterLines="50" w:line="360" w:lineRule="auto"/>
            <w:ind w:left="0" w:firstLine="600"/>
          </w:pPr>
        </w:pPrChange>
      </w:pPr>
      <w:r>
        <w:rPr>
          <w:rFonts w:hint="eastAsia" w:ascii="仿宋_GB2312" w:hAnsi="仿宋_GB2312" w:eastAsia="仿宋_GB2312" w:cs="仿宋_GB2312"/>
          <w:sz w:val="32"/>
          <w:szCs w:val="32"/>
          <w:rPrChange w:id="299" w:author="gaopan" w:date="2023-04-05T16:53:47Z">
            <w:rPr>
              <w:rFonts w:hint="eastAsia" w:ascii="CESI仿宋-GB2312" w:hAnsi="CESI仿宋-GB2312" w:eastAsia="CESI仿宋-GB2312" w:cs="CESI仿宋-GB2312"/>
              <w:sz w:val="32"/>
              <w:szCs w:val="32"/>
            </w:rPr>
          </w:rPrChange>
        </w:rPr>
        <w:t>本工作办法自印发之日起施行。</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32"/>
                              <w:szCs w:val="32"/>
                              <w:rPrChange w:id="0" w:author="gaopan" w:date="2023-04-05T16:51:35Z">
                                <w:rPr/>
                              </w:rPrChange>
                            </w:rPr>
                          </w:pPr>
                          <w:ins w:id="1" w:author="gaopan" w:date="2023-04-05T16:51:20Z">
                            <w:r>
                              <w:rPr>
                                <w:rFonts w:hint="eastAsia" w:ascii="仿宋_GB2312" w:hAnsi="仿宋_GB2312" w:eastAsia="仿宋_GB2312" w:cs="仿宋_GB2312"/>
                                <w:sz w:val="32"/>
                                <w:szCs w:val="32"/>
                                <w:rPrChange w:id="2" w:author="gaopan" w:date="2023-04-05T16:51:35Z">
                                  <w:rPr/>
                                </w:rPrChange>
                              </w:rPr>
                              <w:t xml:space="preserve">— </w:t>
                            </w:r>
                          </w:ins>
                          <w:ins w:id="3" w:author="gaopan" w:date="2023-04-05T16:51:20Z">
                            <w:r>
                              <w:rPr>
                                <w:rFonts w:hint="eastAsia" w:ascii="仿宋_GB2312" w:hAnsi="仿宋_GB2312" w:eastAsia="仿宋_GB2312" w:cs="仿宋_GB2312"/>
                                <w:sz w:val="32"/>
                                <w:szCs w:val="32"/>
                                <w:rPrChange w:id="4" w:author="gaopan" w:date="2023-04-05T16:51:35Z">
                                  <w:rPr/>
                                </w:rPrChange>
                              </w:rPr>
                              <w:fldChar w:fldCharType="begin"/>
                            </w:r>
                          </w:ins>
                          <w:ins w:id="5" w:author="gaopan" w:date="2023-04-05T16:51:20Z">
                            <w:r>
                              <w:rPr>
                                <w:rFonts w:hint="eastAsia" w:ascii="仿宋_GB2312" w:hAnsi="仿宋_GB2312" w:eastAsia="仿宋_GB2312" w:cs="仿宋_GB2312"/>
                                <w:sz w:val="32"/>
                                <w:szCs w:val="32"/>
                                <w:rPrChange w:id="6" w:author="gaopan" w:date="2023-04-05T16:51:35Z">
                                  <w:rPr/>
                                </w:rPrChange>
                              </w:rPr>
                              <w:instrText xml:space="preserve"> PAGE  \* MERGEFORMAT </w:instrText>
                            </w:r>
                          </w:ins>
                          <w:ins w:id="7" w:author="gaopan" w:date="2023-04-05T16:51:20Z">
                            <w:r>
                              <w:rPr>
                                <w:rFonts w:hint="eastAsia" w:ascii="仿宋_GB2312" w:hAnsi="仿宋_GB2312" w:eastAsia="仿宋_GB2312" w:cs="仿宋_GB2312"/>
                                <w:sz w:val="32"/>
                                <w:szCs w:val="32"/>
                                <w:rPrChange w:id="8" w:author="gaopan" w:date="2023-04-05T16:51:35Z">
                                  <w:rPr/>
                                </w:rPrChange>
                              </w:rPr>
                              <w:fldChar w:fldCharType="separate"/>
                            </w:r>
                          </w:ins>
                          <w:ins w:id="9" w:author="gaopan" w:date="2023-04-05T16:51:20Z">
                            <w:r>
                              <w:rPr>
                                <w:rFonts w:hint="eastAsia" w:ascii="仿宋_GB2312" w:hAnsi="仿宋_GB2312" w:eastAsia="仿宋_GB2312" w:cs="仿宋_GB2312"/>
                                <w:sz w:val="32"/>
                                <w:szCs w:val="32"/>
                                <w:rPrChange w:id="10" w:author="gaopan" w:date="2023-04-05T16:51:35Z">
                                  <w:rPr/>
                                </w:rPrChange>
                              </w:rPr>
                              <w:t>1</w:t>
                            </w:r>
                          </w:ins>
                          <w:ins w:id="11" w:author="gaopan" w:date="2023-04-05T16:51:20Z">
                            <w:r>
                              <w:rPr>
                                <w:rFonts w:hint="eastAsia" w:ascii="仿宋_GB2312" w:hAnsi="仿宋_GB2312" w:eastAsia="仿宋_GB2312" w:cs="仿宋_GB2312"/>
                                <w:sz w:val="32"/>
                                <w:szCs w:val="32"/>
                                <w:rPrChange w:id="12" w:author="gaopan" w:date="2023-04-05T16:51:35Z">
                                  <w:rPr/>
                                </w:rPrChange>
                              </w:rPr>
                              <w:fldChar w:fldCharType="end"/>
                            </w:r>
                          </w:ins>
                          <w:ins w:id="13" w:author="gaopan" w:date="2023-04-05T16:51:20Z">
                            <w:r>
                              <w:rPr>
                                <w:rFonts w:hint="eastAsia" w:ascii="仿宋_GB2312" w:hAnsi="仿宋_GB2312" w:eastAsia="仿宋_GB2312" w:cs="仿宋_GB2312"/>
                                <w:sz w:val="32"/>
                                <w:szCs w:val="32"/>
                                <w:rPrChange w:id="14" w:author="gaopan" w:date="2023-04-05T16:51:35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32"/>
                        <w:szCs w:val="32"/>
                        <w:rPrChange w:id="15" w:author="gaopan" w:date="2023-04-05T16:51:35Z">
                          <w:rPr/>
                        </w:rPrChange>
                      </w:rPr>
                    </w:pPr>
                    <w:ins w:id="16" w:author="gaopan" w:date="2023-04-05T16:51:20Z">
                      <w:r>
                        <w:rPr>
                          <w:rFonts w:hint="eastAsia" w:ascii="仿宋_GB2312" w:hAnsi="仿宋_GB2312" w:eastAsia="仿宋_GB2312" w:cs="仿宋_GB2312"/>
                          <w:sz w:val="32"/>
                          <w:szCs w:val="32"/>
                          <w:rPrChange w:id="17" w:author="gaopan" w:date="2023-04-05T16:51:35Z">
                            <w:rPr/>
                          </w:rPrChange>
                        </w:rPr>
                        <w:t xml:space="preserve">— </w:t>
                      </w:r>
                    </w:ins>
                    <w:ins w:id="18" w:author="gaopan" w:date="2023-04-05T16:51:20Z">
                      <w:r>
                        <w:rPr>
                          <w:rFonts w:hint="eastAsia" w:ascii="仿宋_GB2312" w:hAnsi="仿宋_GB2312" w:eastAsia="仿宋_GB2312" w:cs="仿宋_GB2312"/>
                          <w:sz w:val="32"/>
                          <w:szCs w:val="32"/>
                          <w:rPrChange w:id="19" w:author="gaopan" w:date="2023-04-05T16:51:35Z">
                            <w:rPr/>
                          </w:rPrChange>
                        </w:rPr>
                        <w:fldChar w:fldCharType="begin"/>
                      </w:r>
                    </w:ins>
                    <w:ins w:id="20" w:author="gaopan" w:date="2023-04-05T16:51:20Z">
                      <w:r>
                        <w:rPr>
                          <w:rFonts w:hint="eastAsia" w:ascii="仿宋_GB2312" w:hAnsi="仿宋_GB2312" w:eastAsia="仿宋_GB2312" w:cs="仿宋_GB2312"/>
                          <w:sz w:val="32"/>
                          <w:szCs w:val="32"/>
                          <w:rPrChange w:id="21" w:author="gaopan" w:date="2023-04-05T16:51:35Z">
                            <w:rPr/>
                          </w:rPrChange>
                        </w:rPr>
                        <w:instrText xml:space="preserve"> PAGE  \* MERGEFORMAT </w:instrText>
                      </w:r>
                    </w:ins>
                    <w:ins w:id="22" w:author="gaopan" w:date="2023-04-05T16:51:20Z">
                      <w:r>
                        <w:rPr>
                          <w:rFonts w:hint="eastAsia" w:ascii="仿宋_GB2312" w:hAnsi="仿宋_GB2312" w:eastAsia="仿宋_GB2312" w:cs="仿宋_GB2312"/>
                          <w:sz w:val="32"/>
                          <w:szCs w:val="32"/>
                          <w:rPrChange w:id="23" w:author="gaopan" w:date="2023-04-05T16:51:35Z">
                            <w:rPr/>
                          </w:rPrChange>
                        </w:rPr>
                        <w:fldChar w:fldCharType="separate"/>
                      </w:r>
                    </w:ins>
                    <w:ins w:id="24" w:author="gaopan" w:date="2023-04-05T16:51:20Z">
                      <w:r>
                        <w:rPr>
                          <w:rFonts w:hint="eastAsia" w:ascii="仿宋_GB2312" w:hAnsi="仿宋_GB2312" w:eastAsia="仿宋_GB2312" w:cs="仿宋_GB2312"/>
                          <w:sz w:val="32"/>
                          <w:szCs w:val="32"/>
                          <w:rPrChange w:id="25" w:author="gaopan" w:date="2023-04-05T16:51:35Z">
                            <w:rPr/>
                          </w:rPrChange>
                        </w:rPr>
                        <w:t>1</w:t>
                      </w:r>
                    </w:ins>
                    <w:ins w:id="26" w:author="gaopan" w:date="2023-04-05T16:51:20Z">
                      <w:r>
                        <w:rPr>
                          <w:rFonts w:hint="eastAsia" w:ascii="仿宋_GB2312" w:hAnsi="仿宋_GB2312" w:eastAsia="仿宋_GB2312" w:cs="仿宋_GB2312"/>
                          <w:sz w:val="32"/>
                          <w:szCs w:val="32"/>
                          <w:rPrChange w:id="27" w:author="gaopan" w:date="2023-04-05T16:51:35Z">
                            <w:rPr/>
                          </w:rPrChange>
                        </w:rPr>
                        <w:fldChar w:fldCharType="end"/>
                      </w:r>
                    </w:ins>
                    <w:ins w:id="28" w:author="gaopan" w:date="2023-04-05T16:51:20Z">
                      <w:r>
                        <w:rPr>
                          <w:rFonts w:hint="eastAsia" w:ascii="仿宋_GB2312" w:hAnsi="仿宋_GB2312" w:eastAsia="仿宋_GB2312" w:cs="仿宋_GB2312"/>
                          <w:sz w:val="32"/>
                          <w:szCs w:val="32"/>
                          <w:rPrChange w:id="29" w:author="gaopan" w:date="2023-04-05T16:51:35Z">
                            <w:rPr/>
                          </w:rPrChange>
                        </w:rPr>
                        <w:t xml:space="preserve"> —</w:t>
                      </w:r>
                    </w:ins>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F05C14"/>
    <w:multiLevelType w:val="singleLevel"/>
    <w:tmpl w:val="F1F05C14"/>
    <w:lvl w:ilvl="0" w:tentative="0">
      <w:start w:val="1"/>
      <w:numFmt w:val="chineseCounting"/>
      <w:suff w:val="nothing"/>
      <w:lvlText w:val="（%1）"/>
      <w:lvlJc w:val="left"/>
      <w:rPr>
        <w:rFonts w:hint="eastAsia"/>
      </w:rPr>
    </w:lvl>
  </w:abstractNum>
  <w:abstractNum w:abstractNumId="1">
    <w:nsid w:val="F7BF51C4"/>
    <w:multiLevelType w:val="singleLevel"/>
    <w:tmpl w:val="F7BF51C4"/>
    <w:lvl w:ilvl="0" w:tentative="0">
      <w:start w:val="1"/>
      <w:numFmt w:val="chineseCounting"/>
      <w:suff w:val="space"/>
      <w:lvlText w:val="第%1章"/>
      <w:lvlJc w:val="left"/>
      <w:pPr>
        <w:ind w:left="2240" w:firstLine="0"/>
      </w:pPr>
      <w:rPr>
        <w:rFonts w:hint="eastAsia"/>
      </w:rPr>
    </w:lvl>
  </w:abstractNum>
  <w:abstractNum w:abstractNumId="2">
    <w:nsid w:val="070E4BE3"/>
    <w:multiLevelType w:val="multilevel"/>
    <w:tmpl w:val="070E4BE3"/>
    <w:lvl w:ilvl="0" w:tentative="0">
      <w:start w:val="1"/>
      <w:numFmt w:val="japaneseCounting"/>
      <w:lvlText w:val="第%1条"/>
      <w:lvlJc w:val="left"/>
      <w:pPr>
        <w:ind w:left="420" w:hanging="420"/>
      </w:pPr>
      <w:rPr>
        <w:rFonts w:hint="eastAsia" w:ascii="仿宋_GB2312" w:hAnsi="仿宋_GB2312" w:eastAsia="仿宋_GB2312" w:cs="仿宋_GB2312"/>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C0D5AF4"/>
    <w:multiLevelType w:val="multilevel"/>
    <w:tmpl w:val="1C0D5AF4"/>
    <w:lvl w:ilvl="0" w:tentative="0">
      <w:start w:val="1"/>
      <w:numFmt w:val="japaneseCounting"/>
      <w:pStyle w:val="3"/>
      <w:lvlText w:val="第%1章"/>
      <w:lvlJc w:val="left"/>
      <w:pPr>
        <w:ind w:left="0" w:hanging="420"/>
      </w:pPr>
      <w:rPr>
        <w:b/>
        <w:bCs/>
        <w:i w:val="0"/>
        <w:iCs w:val="0"/>
        <w:caps w:val="0"/>
        <w:smallCaps w:val="0"/>
        <w:strike w:val="0"/>
        <w:dstrike w:val="0"/>
        <w:outline w:val="0"/>
        <w:shadow w:val="0"/>
        <w:emboss w:val="0"/>
        <w:imprint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0B3FEB"/>
    <w:rsid w:val="00082214"/>
    <w:rsid w:val="000B3FEB"/>
    <w:rsid w:val="000D0E1E"/>
    <w:rsid w:val="000E4F89"/>
    <w:rsid w:val="000F55F4"/>
    <w:rsid w:val="001027EE"/>
    <w:rsid w:val="001071E0"/>
    <w:rsid w:val="001B488A"/>
    <w:rsid w:val="001F4003"/>
    <w:rsid w:val="00235141"/>
    <w:rsid w:val="0024740E"/>
    <w:rsid w:val="00291A1F"/>
    <w:rsid w:val="002B6468"/>
    <w:rsid w:val="002C5A52"/>
    <w:rsid w:val="002D6920"/>
    <w:rsid w:val="003620B6"/>
    <w:rsid w:val="00394FF0"/>
    <w:rsid w:val="003C01C5"/>
    <w:rsid w:val="004377DA"/>
    <w:rsid w:val="00450109"/>
    <w:rsid w:val="005B214C"/>
    <w:rsid w:val="005E209D"/>
    <w:rsid w:val="00611414"/>
    <w:rsid w:val="00677F32"/>
    <w:rsid w:val="006877B8"/>
    <w:rsid w:val="006A3F03"/>
    <w:rsid w:val="00722540"/>
    <w:rsid w:val="00753536"/>
    <w:rsid w:val="00763310"/>
    <w:rsid w:val="007803B7"/>
    <w:rsid w:val="00831CD3"/>
    <w:rsid w:val="00891478"/>
    <w:rsid w:val="00906E01"/>
    <w:rsid w:val="00931768"/>
    <w:rsid w:val="009B7ACD"/>
    <w:rsid w:val="00A244B3"/>
    <w:rsid w:val="00A50B1B"/>
    <w:rsid w:val="00A97663"/>
    <w:rsid w:val="00AB6C3C"/>
    <w:rsid w:val="00AC11AC"/>
    <w:rsid w:val="00B73EFD"/>
    <w:rsid w:val="00B84D07"/>
    <w:rsid w:val="00BC653D"/>
    <w:rsid w:val="00C33E78"/>
    <w:rsid w:val="00CF6D11"/>
    <w:rsid w:val="00D52628"/>
    <w:rsid w:val="00D701EF"/>
    <w:rsid w:val="00E579EC"/>
    <w:rsid w:val="00E703D5"/>
    <w:rsid w:val="00EB20EF"/>
    <w:rsid w:val="00FD31DC"/>
    <w:rsid w:val="0BEB33D2"/>
    <w:rsid w:val="0DBF706D"/>
    <w:rsid w:val="17FFC9DA"/>
    <w:rsid w:val="19BECA44"/>
    <w:rsid w:val="1BAFA580"/>
    <w:rsid w:val="1CE47909"/>
    <w:rsid w:val="1EE7A3E8"/>
    <w:rsid w:val="1EFD5C35"/>
    <w:rsid w:val="1FCF328C"/>
    <w:rsid w:val="1FDF8C69"/>
    <w:rsid w:val="27BE6D39"/>
    <w:rsid w:val="29F3ECD2"/>
    <w:rsid w:val="2DDFC2F5"/>
    <w:rsid w:val="2F750C88"/>
    <w:rsid w:val="35EDBB6A"/>
    <w:rsid w:val="38B6EDD3"/>
    <w:rsid w:val="3B374114"/>
    <w:rsid w:val="3B7FA47C"/>
    <w:rsid w:val="3BA8F566"/>
    <w:rsid w:val="3E5715B0"/>
    <w:rsid w:val="3E7966E5"/>
    <w:rsid w:val="3EAEA9F7"/>
    <w:rsid w:val="3EBA3923"/>
    <w:rsid w:val="3F5F88B3"/>
    <w:rsid w:val="3F767103"/>
    <w:rsid w:val="3FAF6B80"/>
    <w:rsid w:val="3FDFE882"/>
    <w:rsid w:val="3FF4FFBF"/>
    <w:rsid w:val="3FFFD80F"/>
    <w:rsid w:val="43AEB327"/>
    <w:rsid w:val="4D6B1C0D"/>
    <w:rsid w:val="4DD13CFD"/>
    <w:rsid w:val="4EFFBCA3"/>
    <w:rsid w:val="4F6F4D59"/>
    <w:rsid w:val="4FF9C9B4"/>
    <w:rsid w:val="53CC2420"/>
    <w:rsid w:val="555F4706"/>
    <w:rsid w:val="57369014"/>
    <w:rsid w:val="57FDE453"/>
    <w:rsid w:val="59EBF585"/>
    <w:rsid w:val="5B3F4586"/>
    <w:rsid w:val="5B5FF5BF"/>
    <w:rsid w:val="5B7A9DB3"/>
    <w:rsid w:val="5DFF8FA8"/>
    <w:rsid w:val="5E7D6AF2"/>
    <w:rsid w:val="5F1676A9"/>
    <w:rsid w:val="5F5FF084"/>
    <w:rsid w:val="5FB7B496"/>
    <w:rsid w:val="5FED2BA9"/>
    <w:rsid w:val="5FFED702"/>
    <w:rsid w:val="6367FEF3"/>
    <w:rsid w:val="63FB0452"/>
    <w:rsid w:val="63FB8E4C"/>
    <w:rsid w:val="65E32FC8"/>
    <w:rsid w:val="665B77BB"/>
    <w:rsid w:val="6776D635"/>
    <w:rsid w:val="67DF9B02"/>
    <w:rsid w:val="6B9948F4"/>
    <w:rsid w:val="6BD5890F"/>
    <w:rsid w:val="6F3ADE4C"/>
    <w:rsid w:val="6F7C6CFD"/>
    <w:rsid w:val="6F7F2DEA"/>
    <w:rsid w:val="6F9DB6CA"/>
    <w:rsid w:val="6FF1C13A"/>
    <w:rsid w:val="6FF1FF9D"/>
    <w:rsid w:val="6FF3455E"/>
    <w:rsid w:val="6FFAEE6C"/>
    <w:rsid w:val="6FFE33AC"/>
    <w:rsid w:val="6FFF9121"/>
    <w:rsid w:val="6FFFAA6B"/>
    <w:rsid w:val="6FFFC853"/>
    <w:rsid w:val="7217F9AF"/>
    <w:rsid w:val="73FA83C0"/>
    <w:rsid w:val="746FEF77"/>
    <w:rsid w:val="753E1A49"/>
    <w:rsid w:val="75A778A7"/>
    <w:rsid w:val="75BFAFB8"/>
    <w:rsid w:val="761F548E"/>
    <w:rsid w:val="77662C48"/>
    <w:rsid w:val="7777043B"/>
    <w:rsid w:val="779F644C"/>
    <w:rsid w:val="77AB6914"/>
    <w:rsid w:val="78FE7858"/>
    <w:rsid w:val="7967718C"/>
    <w:rsid w:val="79FF8C4A"/>
    <w:rsid w:val="79FFFEB3"/>
    <w:rsid w:val="7AC6915F"/>
    <w:rsid w:val="7AEF682D"/>
    <w:rsid w:val="7B334854"/>
    <w:rsid w:val="7B7F096B"/>
    <w:rsid w:val="7BBDDB68"/>
    <w:rsid w:val="7BDCEEF0"/>
    <w:rsid w:val="7BDF7765"/>
    <w:rsid w:val="7BEFA680"/>
    <w:rsid w:val="7BEFADD6"/>
    <w:rsid w:val="7BF77969"/>
    <w:rsid w:val="7C799F0B"/>
    <w:rsid w:val="7DDB244C"/>
    <w:rsid w:val="7DDDCD2E"/>
    <w:rsid w:val="7DFA1B25"/>
    <w:rsid w:val="7DFBD5B2"/>
    <w:rsid w:val="7DFFB2DC"/>
    <w:rsid w:val="7E3FC2FA"/>
    <w:rsid w:val="7E7FBDF5"/>
    <w:rsid w:val="7E8E521F"/>
    <w:rsid w:val="7E8F8E3D"/>
    <w:rsid w:val="7EE6CC7D"/>
    <w:rsid w:val="7EEBB977"/>
    <w:rsid w:val="7EFA7FA8"/>
    <w:rsid w:val="7F372A94"/>
    <w:rsid w:val="7F3C8D8A"/>
    <w:rsid w:val="7F7F55F5"/>
    <w:rsid w:val="7FAD7C9E"/>
    <w:rsid w:val="7FBECA97"/>
    <w:rsid w:val="7FBF1E26"/>
    <w:rsid w:val="7FDE6832"/>
    <w:rsid w:val="7FDFBF22"/>
    <w:rsid w:val="7FEB7855"/>
    <w:rsid w:val="7FEF8F55"/>
    <w:rsid w:val="7FF36307"/>
    <w:rsid w:val="7FF6CF5F"/>
    <w:rsid w:val="7FF85846"/>
    <w:rsid w:val="7FFE0B2B"/>
    <w:rsid w:val="7FFE54CD"/>
    <w:rsid w:val="7FFF7A5B"/>
    <w:rsid w:val="7FFFA4AF"/>
    <w:rsid w:val="7FFFB40E"/>
    <w:rsid w:val="8EBF4054"/>
    <w:rsid w:val="8FFE9A59"/>
    <w:rsid w:val="98D7BEFF"/>
    <w:rsid w:val="9ABD53AD"/>
    <w:rsid w:val="9DFD8ACE"/>
    <w:rsid w:val="9F9FBA0C"/>
    <w:rsid w:val="A7BC4259"/>
    <w:rsid w:val="AAFDFDC7"/>
    <w:rsid w:val="ABDF43DF"/>
    <w:rsid w:val="ADD4E3CB"/>
    <w:rsid w:val="AEFEF56A"/>
    <w:rsid w:val="AF7BB372"/>
    <w:rsid w:val="B3DFF846"/>
    <w:rsid w:val="B73FE070"/>
    <w:rsid w:val="B7F74EDC"/>
    <w:rsid w:val="B7FA9E98"/>
    <w:rsid w:val="B8BFE772"/>
    <w:rsid w:val="BADD7C59"/>
    <w:rsid w:val="BAE7947F"/>
    <w:rsid w:val="BB5FB772"/>
    <w:rsid w:val="BBFB8FDC"/>
    <w:rsid w:val="BBFE7328"/>
    <w:rsid w:val="BFDA903C"/>
    <w:rsid w:val="BFDD0060"/>
    <w:rsid w:val="BFEE22F3"/>
    <w:rsid w:val="BFF9C3D7"/>
    <w:rsid w:val="CAFB68D7"/>
    <w:rsid w:val="CDEF18DC"/>
    <w:rsid w:val="CFF6669B"/>
    <w:rsid w:val="D77F1AC3"/>
    <w:rsid w:val="D7DE1C46"/>
    <w:rsid w:val="D7FF725B"/>
    <w:rsid w:val="DB7ED035"/>
    <w:rsid w:val="DEE51AF0"/>
    <w:rsid w:val="DF3E8F02"/>
    <w:rsid w:val="DF7357DC"/>
    <w:rsid w:val="DF7BD82C"/>
    <w:rsid w:val="DFD5CAE5"/>
    <w:rsid w:val="DFEFCCCA"/>
    <w:rsid w:val="DFF38562"/>
    <w:rsid w:val="DFF3889F"/>
    <w:rsid w:val="DFF7F904"/>
    <w:rsid w:val="E2B621B1"/>
    <w:rsid w:val="E6CFCE96"/>
    <w:rsid w:val="E75F4D9A"/>
    <w:rsid w:val="E7F3E96B"/>
    <w:rsid w:val="E7FE1BB3"/>
    <w:rsid w:val="E9BF018E"/>
    <w:rsid w:val="E9EE109A"/>
    <w:rsid w:val="EAFE36AC"/>
    <w:rsid w:val="EBDE1D59"/>
    <w:rsid w:val="EDDECC40"/>
    <w:rsid w:val="EF605ED1"/>
    <w:rsid w:val="EFAFF499"/>
    <w:rsid w:val="EFCB7334"/>
    <w:rsid w:val="EFF55A8E"/>
    <w:rsid w:val="EFFFB269"/>
    <w:rsid w:val="F2FFB8BC"/>
    <w:rsid w:val="F4BCA836"/>
    <w:rsid w:val="F4F3DD53"/>
    <w:rsid w:val="F6B2AEF4"/>
    <w:rsid w:val="F6BBA88F"/>
    <w:rsid w:val="F6BEEC0A"/>
    <w:rsid w:val="F6FE84A9"/>
    <w:rsid w:val="F76BBECA"/>
    <w:rsid w:val="F7936A29"/>
    <w:rsid w:val="F7D363F3"/>
    <w:rsid w:val="F9FDB5C6"/>
    <w:rsid w:val="F9FFE568"/>
    <w:rsid w:val="FA7AD2DA"/>
    <w:rsid w:val="FAB33DC5"/>
    <w:rsid w:val="FABC3A3F"/>
    <w:rsid w:val="FB7EF2CB"/>
    <w:rsid w:val="FB9B81B6"/>
    <w:rsid w:val="FBBE7203"/>
    <w:rsid w:val="FBEED57E"/>
    <w:rsid w:val="FBFF64BD"/>
    <w:rsid w:val="FD796C02"/>
    <w:rsid w:val="FD7B7A2B"/>
    <w:rsid w:val="FDBFFFB6"/>
    <w:rsid w:val="FDCEC9E2"/>
    <w:rsid w:val="FDD62294"/>
    <w:rsid w:val="FEDF8DD6"/>
    <w:rsid w:val="FEF7AFBE"/>
    <w:rsid w:val="FF17A086"/>
    <w:rsid w:val="FF2BD013"/>
    <w:rsid w:val="FF2E58B6"/>
    <w:rsid w:val="FF5B68EC"/>
    <w:rsid w:val="FF5C3B41"/>
    <w:rsid w:val="FF67A9D8"/>
    <w:rsid w:val="FF70E4E7"/>
    <w:rsid w:val="FF7BD833"/>
    <w:rsid w:val="FF7D0686"/>
    <w:rsid w:val="FF85CBA4"/>
    <w:rsid w:val="FFBF7C7E"/>
    <w:rsid w:val="FFBFD678"/>
    <w:rsid w:val="FFCF4B50"/>
    <w:rsid w:val="FFD72B16"/>
    <w:rsid w:val="FFDFDB3F"/>
    <w:rsid w:val="FFED770A"/>
    <w:rsid w:val="FFEE2616"/>
    <w:rsid w:val="FFFB287F"/>
    <w:rsid w:val="FFFB6229"/>
    <w:rsid w:val="FFFF034C"/>
    <w:rsid w:val="FFFF325B"/>
    <w:rsid w:val="FFFFA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spacing w:before="156" w:beforeLines="50" w:after="156" w:afterLines="50" w:line="360" w:lineRule="auto"/>
      <w:jc w:val="center"/>
      <w:outlineLvl w:val="0"/>
    </w:pPr>
    <w:rPr>
      <w:rFonts w:ascii="方正小标宋简体" w:hAnsi="宋体" w:eastAsia="方正小标宋简体"/>
      <w:b/>
      <w:bCs/>
      <w:sz w:val="32"/>
      <w:szCs w:val="32"/>
    </w:rPr>
  </w:style>
  <w:style w:type="paragraph" w:styleId="3">
    <w:name w:val="heading 2"/>
    <w:basedOn w:val="4"/>
    <w:next w:val="1"/>
    <w:link w:val="14"/>
    <w:unhideWhenUsed/>
    <w:qFormat/>
    <w:uiPriority w:val="9"/>
    <w:pPr>
      <w:numPr>
        <w:ilvl w:val="0"/>
        <w:numId w:val="1"/>
      </w:numPr>
      <w:spacing w:before="156" w:beforeLines="50" w:after="156" w:afterLines="50" w:line="360" w:lineRule="auto"/>
      <w:ind w:firstLine="0" w:firstLineChars="0"/>
      <w:jc w:val="center"/>
      <w:outlineLvl w:val="1"/>
    </w:pPr>
    <w:rPr>
      <w:rFonts w:ascii="仿宋_GB2312" w:eastAsia="仿宋_GB2312"/>
      <w:b/>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styleId="5">
    <w:name w:val="annotation text"/>
    <w:basedOn w:val="1"/>
    <w:semiHidden/>
    <w:unhideWhenUsed/>
    <w:qFormat/>
    <w:uiPriority w:val="99"/>
    <w:pPr>
      <w:jc w:val="left"/>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标题 1 字符"/>
    <w:basedOn w:val="9"/>
    <w:link w:val="2"/>
    <w:qFormat/>
    <w:uiPriority w:val="9"/>
    <w:rPr>
      <w:rFonts w:ascii="方正小标宋简体" w:hAnsi="宋体" w:eastAsia="方正小标宋简体"/>
      <w:b/>
      <w:bCs/>
      <w:sz w:val="32"/>
      <w:szCs w:val="32"/>
    </w:rPr>
  </w:style>
  <w:style w:type="character" w:customStyle="1" w:styleId="14">
    <w:name w:val="标题 2 字符"/>
    <w:basedOn w:val="9"/>
    <w:link w:val="3"/>
    <w:qFormat/>
    <w:uiPriority w:val="9"/>
    <w:rPr>
      <w:rFonts w:ascii="仿宋_GB2312" w:eastAsia="仿宋_GB2312"/>
      <w:b/>
      <w:sz w:val="32"/>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286</Words>
  <Characters>1633</Characters>
  <Lines>13</Lines>
  <Paragraphs>3</Paragraphs>
  <TotalTime>9</TotalTime>
  <ScaleCrop>false</ScaleCrop>
  <LinksUpToDate>false</LinksUpToDate>
  <CharactersWithSpaces>1916</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2021-01-27T17:10:00Z</dcterms:created>
  <dc:creator>Zhou, Yuan /ZL</dc:creator>
  <cp:lastModifiedBy>gaopan</cp:lastModifiedBy>
  <dcterms:modified xsi:type="dcterms:W3CDTF">2023-04-06T14:18:57Z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21D809760BA836D28E3A2D64009CF0FF</vt:lpwstr>
  </property>
</Properties>
</file>